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8F0BF" w14:textId="3F2CE3A7" w:rsidR="000009D8" w:rsidRDefault="1B7C6D35">
      <w:pPr>
        <w:pStyle w:val="Body"/>
        <w:widowControl/>
        <w:jc w:val="center"/>
        <w:rPr>
          <w:rFonts w:ascii="Calibri" w:eastAsia="Calibri" w:hAnsi="Calibri" w:cs="Calibri"/>
        </w:rPr>
      </w:pPr>
      <w:r w:rsidRPr="32148C2E">
        <w:rPr>
          <w:rFonts w:ascii="Calibri" w:hAnsi="Calibri"/>
          <w:b/>
          <w:bCs/>
        </w:rPr>
        <w:t xml:space="preserve">ATTACHMENT </w:t>
      </w:r>
      <w:r w:rsidR="2D571190" w:rsidRPr="32148C2E">
        <w:rPr>
          <w:rFonts w:ascii="Calibri" w:hAnsi="Calibri"/>
          <w:b/>
          <w:bCs/>
          <w:lang w:val="en-US"/>
        </w:rPr>
        <w:t>AA-</w:t>
      </w:r>
      <w:r w:rsidR="2F4C829C" w:rsidRPr="32148C2E">
        <w:rPr>
          <w:rFonts w:ascii="Calibri" w:hAnsi="Calibri"/>
          <w:b/>
          <w:bCs/>
          <w:lang w:val="en-US"/>
        </w:rPr>
        <w:t>3</w:t>
      </w:r>
      <w:r w:rsidRPr="32148C2E">
        <w:rPr>
          <w:rFonts w:ascii="Calibri" w:hAnsi="Calibri"/>
        </w:rPr>
        <w:t xml:space="preserve">: </w:t>
      </w:r>
      <w:r w:rsidR="00402355">
        <w:br/>
      </w:r>
      <w:r w:rsidRPr="32148C2E">
        <w:rPr>
          <w:rFonts w:ascii="Calibri" w:hAnsi="Calibri"/>
          <w:b/>
          <w:bCs/>
          <w:lang w:val="en-US"/>
        </w:rPr>
        <w:t>Assessing Justice-Involved Applicants for</w:t>
      </w:r>
      <w:r w:rsidRPr="32148C2E">
        <w:rPr>
          <w:rFonts w:ascii="Calibri" w:hAnsi="Calibri"/>
          <w:b/>
          <w:bCs/>
        </w:rPr>
        <w:t> </w:t>
      </w:r>
      <w:r w:rsidRPr="32148C2E">
        <w:rPr>
          <w:rFonts w:ascii="Calibri" w:hAnsi="Calibri"/>
          <w:b/>
          <w:bCs/>
          <w:lang w:val="en-US"/>
        </w:rPr>
        <w:t>New York</w:t>
      </w:r>
      <w:r w:rsidRPr="32148C2E">
        <w:rPr>
          <w:rFonts w:ascii="Calibri" w:hAnsi="Calibri"/>
          <w:b/>
          <w:bCs/>
        </w:rPr>
        <w:t> </w:t>
      </w:r>
      <w:r w:rsidRPr="32148C2E">
        <w:rPr>
          <w:rFonts w:ascii="Calibri" w:hAnsi="Calibri"/>
          <w:b/>
          <w:bCs/>
          <w:lang w:val="en-US"/>
        </w:rPr>
        <w:t>City-Funded</w:t>
      </w:r>
      <w:r w:rsidRPr="32148C2E">
        <w:rPr>
          <w:rFonts w:ascii="Calibri" w:hAnsi="Calibri"/>
          <w:b/>
          <w:bCs/>
        </w:rPr>
        <w:t> </w:t>
      </w:r>
      <w:r w:rsidRPr="32148C2E">
        <w:rPr>
          <w:rFonts w:ascii="Calibri" w:hAnsi="Calibri"/>
          <w:b/>
          <w:bCs/>
          <w:lang w:val="en-US"/>
        </w:rPr>
        <w:t>and</w:t>
      </w:r>
      <w:r w:rsidR="071A161A" w:rsidRPr="32148C2E">
        <w:rPr>
          <w:rFonts w:ascii="Calibri" w:hAnsi="Calibri"/>
          <w:b/>
          <w:bCs/>
          <w:lang w:val="en-US"/>
        </w:rPr>
        <w:t>/or</w:t>
      </w:r>
      <w:r w:rsidRPr="32148C2E">
        <w:rPr>
          <w:rFonts w:ascii="Calibri" w:hAnsi="Calibri"/>
          <w:b/>
          <w:bCs/>
          <w:lang w:val="en-US"/>
        </w:rPr>
        <w:t xml:space="preserve"> -Assisted</w:t>
      </w:r>
      <w:r w:rsidRPr="32148C2E">
        <w:rPr>
          <w:rFonts w:ascii="Calibri" w:hAnsi="Calibri"/>
          <w:b/>
          <w:bCs/>
        </w:rPr>
        <w:t> </w:t>
      </w:r>
      <w:r w:rsidRPr="32148C2E">
        <w:rPr>
          <w:rFonts w:ascii="Calibri" w:hAnsi="Calibri"/>
          <w:b/>
          <w:bCs/>
          <w:lang w:val="en-US"/>
        </w:rPr>
        <w:t>Housing</w:t>
      </w:r>
      <w:r w:rsidR="00402355" w:rsidRPr="32148C2E">
        <w:rPr>
          <w:rStyle w:val="FootnoteReference"/>
          <w:rFonts w:ascii="Calibri" w:eastAsia="Calibri" w:hAnsi="Calibri" w:cs="Calibri"/>
        </w:rPr>
        <w:footnoteReference w:id="2"/>
      </w:r>
    </w:p>
    <w:p w14:paraId="17C8C8EC" w14:textId="77777777" w:rsidR="000009D8" w:rsidRDefault="00402355">
      <w:pPr>
        <w:pStyle w:val="Body"/>
        <w:widowControl/>
        <w:jc w:val="center"/>
        <w:rPr>
          <w:rFonts w:ascii="Calibri" w:eastAsia="Calibri" w:hAnsi="Calibri" w:cs="Calibri"/>
        </w:rPr>
      </w:pPr>
      <w:r>
        <w:rPr>
          <w:rFonts w:ascii="Calibri" w:hAnsi="Calibri"/>
          <w:lang w:val="en-US"/>
        </w:rPr>
        <w:t xml:space="preserve"> [COMPANY LETTERHEAD]</w:t>
      </w:r>
    </w:p>
    <w:p w14:paraId="0CD0D10A" w14:textId="77777777" w:rsidR="000009D8" w:rsidRDefault="00402355">
      <w:pPr>
        <w:pStyle w:val="Body"/>
        <w:widowControl/>
        <w:jc w:val="center"/>
        <w:rPr>
          <w:rFonts w:ascii="Calibri" w:eastAsia="Calibri" w:hAnsi="Calibri" w:cs="Calibri"/>
        </w:rPr>
      </w:pPr>
      <w:r>
        <w:rPr>
          <w:rFonts w:ascii="Calibri" w:hAnsi="Calibri"/>
          <w:lang w:val="pt-PT"/>
        </w:rPr>
        <w:t>[PHONE NUMBER]</w:t>
      </w:r>
    </w:p>
    <w:p w14:paraId="41F0352A" w14:textId="77777777" w:rsidR="000009D8" w:rsidRDefault="00402355">
      <w:pPr>
        <w:pStyle w:val="Body"/>
        <w:widowControl/>
        <w:jc w:val="center"/>
        <w:rPr>
          <w:rFonts w:ascii="Calibri" w:eastAsia="Calibri" w:hAnsi="Calibri" w:cs="Calibri"/>
        </w:rPr>
      </w:pPr>
      <w:r>
        <w:rPr>
          <w:rFonts w:ascii="Calibri" w:hAnsi="Calibri"/>
        </w:rPr>
        <w:t>[EMAIL ADDRESS]</w:t>
      </w:r>
    </w:p>
    <w:p w14:paraId="37345F81" w14:textId="77777777" w:rsidR="000009D8" w:rsidRDefault="00402355">
      <w:pPr>
        <w:pStyle w:val="Body"/>
        <w:widowControl/>
        <w:jc w:val="center"/>
        <w:rPr>
          <w:rFonts w:ascii="Calibri" w:eastAsia="Calibri" w:hAnsi="Calibri" w:cs="Calibri"/>
        </w:rPr>
      </w:pPr>
      <w:r>
        <w:rPr>
          <w:rFonts w:ascii="Calibri" w:hAnsi="Calibri"/>
        </w:rPr>
        <w:t>[FAX NUMBER]</w:t>
      </w:r>
    </w:p>
    <w:p w14:paraId="6F40AA22" w14:textId="77777777" w:rsidR="000009D8" w:rsidRDefault="000009D8">
      <w:pPr>
        <w:pStyle w:val="Body"/>
        <w:widowControl/>
        <w:jc w:val="both"/>
        <w:rPr>
          <w:rFonts w:ascii="Calibri" w:eastAsia="Calibri" w:hAnsi="Calibri" w:cs="Calibri"/>
        </w:rPr>
      </w:pPr>
    </w:p>
    <w:p w14:paraId="1ECBC520" w14:textId="77777777" w:rsidR="000009D8" w:rsidRDefault="00402355">
      <w:pPr>
        <w:pStyle w:val="Body"/>
        <w:widowControl/>
        <w:ind w:left="720" w:firstLine="5760"/>
        <w:jc w:val="both"/>
        <w:rPr>
          <w:rFonts w:ascii="Calibri" w:eastAsia="Calibri" w:hAnsi="Calibri" w:cs="Calibri"/>
        </w:rPr>
      </w:pPr>
      <w:r>
        <w:rPr>
          <w:rFonts w:ascii="Calibri" w:hAnsi="Calibri"/>
          <w:lang w:val="en-US"/>
        </w:rPr>
        <w:t xml:space="preserve">Date: __________ </w:t>
      </w:r>
    </w:p>
    <w:p w14:paraId="0A563053" w14:textId="77777777" w:rsidR="000009D8" w:rsidRDefault="00402355">
      <w:pPr>
        <w:pStyle w:val="Body"/>
        <w:widowControl/>
        <w:jc w:val="both"/>
        <w:rPr>
          <w:rFonts w:ascii="Calibri" w:eastAsia="Calibri" w:hAnsi="Calibri" w:cs="Calibri"/>
        </w:rPr>
      </w:pPr>
      <w:r>
        <w:rPr>
          <w:rFonts w:ascii="Calibri" w:hAnsi="Calibri"/>
          <w:lang w:val="en-US"/>
        </w:rPr>
        <w:t xml:space="preserve">[APPLICANT'S NAME AND ADDRESS] </w:t>
      </w:r>
      <w:r>
        <w:rPr>
          <w:rFonts w:ascii="Calibri" w:hAnsi="Calibri"/>
          <w:lang w:val="en-US"/>
        </w:rPr>
        <w:tab/>
      </w:r>
      <w:r>
        <w:rPr>
          <w:rFonts w:ascii="Calibri" w:hAnsi="Calibri"/>
          <w:lang w:val="en-US"/>
        </w:rPr>
        <w:tab/>
      </w:r>
      <w:r>
        <w:rPr>
          <w:rFonts w:ascii="Calibri" w:hAnsi="Calibri"/>
          <w:lang w:val="en-US"/>
        </w:rPr>
        <w:tab/>
      </w:r>
      <w:r>
        <w:rPr>
          <w:rFonts w:ascii="Calibri" w:hAnsi="Calibri"/>
          <w:lang w:val="en-US"/>
        </w:rPr>
        <w:tab/>
      </w:r>
      <w:r>
        <w:rPr>
          <w:rFonts w:ascii="Calibri" w:hAnsi="Calibri"/>
          <w:lang w:val="en-US"/>
        </w:rPr>
        <w:tab/>
      </w:r>
    </w:p>
    <w:p w14:paraId="27888F82" w14:textId="77777777" w:rsidR="000009D8" w:rsidRDefault="00402355">
      <w:pPr>
        <w:pStyle w:val="Body"/>
        <w:widowControl/>
        <w:jc w:val="both"/>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r>
        <w:rPr>
          <w:rFonts w:ascii="Calibri" w:eastAsia="Calibri" w:hAnsi="Calibri" w:cs="Calibri"/>
        </w:rPr>
        <w:tab/>
        <w:t xml:space="preserve">        </w:t>
      </w:r>
    </w:p>
    <w:p w14:paraId="3CF64046" w14:textId="77777777" w:rsidR="000009D8" w:rsidRDefault="000009D8">
      <w:pPr>
        <w:pStyle w:val="Body"/>
        <w:widowControl/>
        <w:jc w:val="both"/>
        <w:rPr>
          <w:rFonts w:ascii="Calibri" w:eastAsia="Calibri" w:hAnsi="Calibri" w:cs="Calibri"/>
        </w:rPr>
      </w:pPr>
    </w:p>
    <w:p w14:paraId="4E0C934C" w14:textId="5AE06750" w:rsidR="000009D8" w:rsidRDefault="1B7C6D35">
      <w:pPr>
        <w:pStyle w:val="Body"/>
        <w:widowControl/>
        <w:jc w:val="both"/>
        <w:rPr>
          <w:rFonts w:ascii="Calibri" w:eastAsia="Calibri" w:hAnsi="Calibri" w:cs="Calibri"/>
        </w:rPr>
      </w:pPr>
      <w:r w:rsidRPr="6FF9CFAA">
        <w:rPr>
          <w:rFonts w:ascii="Calibri" w:hAnsi="Calibri"/>
          <w:lang w:val="pt-PT"/>
        </w:rPr>
        <w:t>Re:</w:t>
      </w:r>
      <w:r w:rsidR="00402355">
        <w:tab/>
      </w:r>
      <w:r w:rsidRPr="6FF9CFAA">
        <w:rPr>
          <w:rFonts w:ascii="Calibri" w:hAnsi="Calibri"/>
          <w:lang w:val="pt-PT"/>
        </w:rPr>
        <w:t>[PROJECT NAME]</w:t>
      </w:r>
    </w:p>
    <w:p w14:paraId="537BAA97" w14:textId="77777777" w:rsidR="000009D8" w:rsidRDefault="00402355">
      <w:pPr>
        <w:pStyle w:val="Body"/>
        <w:widowControl/>
        <w:jc w:val="both"/>
        <w:rPr>
          <w:rFonts w:ascii="Calibri" w:eastAsia="Calibri" w:hAnsi="Calibri" w:cs="Calibri"/>
        </w:rPr>
      </w:pPr>
      <w:r>
        <w:rPr>
          <w:rFonts w:ascii="Calibri" w:eastAsia="Calibri" w:hAnsi="Calibri" w:cs="Calibri"/>
          <w:lang w:val="en-US"/>
        </w:rPr>
        <w:tab/>
        <w:t xml:space="preserve">Log </w:t>
      </w:r>
      <w:proofErr w:type="gramStart"/>
      <w:r>
        <w:rPr>
          <w:rFonts w:ascii="Calibri" w:eastAsia="Calibri" w:hAnsi="Calibri" w:cs="Calibri"/>
          <w:lang w:val="en-US"/>
        </w:rPr>
        <w:t>#:_</w:t>
      </w:r>
      <w:proofErr w:type="gramEnd"/>
      <w:r>
        <w:rPr>
          <w:rFonts w:ascii="Calibri" w:eastAsia="Calibri" w:hAnsi="Calibri" w:cs="Calibri"/>
          <w:lang w:val="en-US"/>
        </w:rPr>
        <w:t>_______</w:t>
      </w:r>
    </w:p>
    <w:p w14:paraId="4A4C56D8" w14:textId="77777777" w:rsidR="000009D8" w:rsidRDefault="000009D8">
      <w:pPr>
        <w:pStyle w:val="Body"/>
        <w:widowControl/>
        <w:jc w:val="both"/>
        <w:rPr>
          <w:rFonts w:ascii="Calibri" w:eastAsia="Calibri" w:hAnsi="Calibri" w:cs="Calibri"/>
        </w:rPr>
      </w:pPr>
    </w:p>
    <w:p w14:paraId="6DAC7D33" w14:textId="77777777" w:rsidR="000009D8" w:rsidRDefault="00402355">
      <w:pPr>
        <w:pStyle w:val="Body"/>
        <w:widowControl/>
        <w:jc w:val="both"/>
        <w:rPr>
          <w:rFonts w:ascii="Calibri" w:eastAsia="Calibri" w:hAnsi="Calibri" w:cs="Calibri"/>
        </w:rPr>
      </w:pPr>
      <w:r>
        <w:rPr>
          <w:rFonts w:ascii="Calibri" w:hAnsi="Calibri"/>
          <w:lang w:val="en-US"/>
        </w:rPr>
        <w:t>Dear Applicant:</w:t>
      </w:r>
    </w:p>
    <w:p w14:paraId="0D4BFA7A" w14:textId="77777777" w:rsidR="000009D8" w:rsidRDefault="000009D8">
      <w:pPr>
        <w:pStyle w:val="Body"/>
        <w:widowControl/>
        <w:jc w:val="both"/>
        <w:rPr>
          <w:rFonts w:ascii="Calibri" w:eastAsia="Calibri" w:hAnsi="Calibri" w:cs="Calibri"/>
        </w:rPr>
      </w:pPr>
    </w:p>
    <w:p w14:paraId="36D4D1FE" w14:textId="4985AD81" w:rsidR="000009D8" w:rsidRDefault="1B7C6D35">
      <w:pPr>
        <w:pStyle w:val="Body"/>
        <w:widowControl/>
        <w:jc w:val="both"/>
        <w:rPr>
          <w:rFonts w:ascii="Calibri" w:eastAsia="Calibri" w:hAnsi="Calibri" w:cs="Calibri"/>
        </w:rPr>
      </w:pPr>
      <w:r w:rsidRPr="6FF9CFAA">
        <w:rPr>
          <w:rFonts w:ascii="Calibri" w:hAnsi="Calibri"/>
          <w:lang w:val="en-US"/>
        </w:rPr>
        <w:t xml:space="preserve">We received your application for residency in the project indicated above. </w:t>
      </w:r>
      <w:r w:rsidR="022AD5E9" w:rsidRPr="6FF9CFAA">
        <w:rPr>
          <w:rFonts w:ascii="Calibri" w:hAnsi="Calibri"/>
          <w:lang w:val="en-US"/>
        </w:rPr>
        <w:t>T</w:t>
      </w:r>
      <w:r w:rsidRPr="6FF9CFAA">
        <w:rPr>
          <w:rFonts w:ascii="Calibri" w:hAnsi="Calibri"/>
          <w:lang w:val="en-US"/>
        </w:rPr>
        <w:t xml:space="preserve">he following convictions appeared on your record </w:t>
      </w:r>
      <w:r w:rsidR="022AD5E9" w:rsidRPr="6FF9CFAA">
        <w:rPr>
          <w:rFonts w:ascii="Calibri" w:hAnsi="Calibri"/>
          <w:lang w:val="en-US"/>
        </w:rPr>
        <w:t xml:space="preserve">in a background check </w:t>
      </w:r>
      <w:r w:rsidRPr="6FF9CFAA">
        <w:rPr>
          <w:rFonts w:ascii="Calibri" w:hAnsi="Calibri"/>
          <w:lang w:val="en-US"/>
        </w:rPr>
        <w:t>and may be considered in your eligibility for housing:</w:t>
      </w:r>
    </w:p>
    <w:p w14:paraId="1D88D58B" w14:textId="77777777" w:rsidR="000009D8" w:rsidRDefault="000009D8">
      <w:pPr>
        <w:pStyle w:val="Body"/>
        <w:widowControl/>
        <w:jc w:val="both"/>
        <w:rPr>
          <w:rFonts w:ascii="Calibri" w:eastAsia="Calibri" w:hAnsi="Calibri" w:cs="Calibri"/>
        </w:rPr>
      </w:pPr>
    </w:p>
    <w:p w14:paraId="2574E7ED" w14:textId="77777777" w:rsidR="000009D8" w:rsidRDefault="1B7C6D35">
      <w:pPr>
        <w:pStyle w:val="Body"/>
        <w:widowControl/>
        <w:numPr>
          <w:ilvl w:val="0"/>
          <w:numId w:val="1"/>
        </w:numPr>
        <w:jc w:val="both"/>
        <w:rPr>
          <w:rFonts w:ascii="Calibri" w:hAnsi="Calibri"/>
          <w:b/>
          <w:bCs/>
          <w:lang w:val="en-US"/>
        </w:rPr>
      </w:pPr>
      <w:r w:rsidRPr="6FF9CFAA">
        <w:rPr>
          <w:rFonts w:ascii="Calibri" w:hAnsi="Calibri"/>
          <w:highlight w:val="yellow"/>
          <w:lang w:val="en-US"/>
        </w:rPr>
        <w:t>LIST CONVICTION RECORD(S), INCLUDING CASE #, CHARGE, AND DATE OF CONVICTION</w:t>
      </w:r>
    </w:p>
    <w:p w14:paraId="10F22BF1" w14:textId="77777777" w:rsidR="000009D8" w:rsidRDefault="000009D8">
      <w:pPr>
        <w:pStyle w:val="Body"/>
        <w:widowControl/>
        <w:ind w:left="720"/>
        <w:jc w:val="both"/>
        <w:rPr>
          <w:rFonts w:ascii="Calibri" w:eastAsia="Calibri" w:hAnsi="Calibri" w:cs="Calibri"/>
        </w:rPr>
      </w:pPr>
    </w:p>
    <w:p w14:paraId="358C82E9" w14:textId="6597B205" w:rsidR="000009D8" w:rsidRDefault="1B7C6D35">
      <w:pPr>
        <w:pStyle w:val="Body"/>
        <w:widowControl/>
        <w:jc w:val="both"/>
        <w:rPr>
          <w:rFonts w:ascii="Calibri" w:eastAsia="Calibri" w:hAnsi="Calibri" w:cs="Calibri"/>
          <w:b/>
          <w:bCs/>
        </w:rPr>
      </w:pPr>
      <w:r w:rsidRPr="6FF9CFAA">
        <w:rPr>
          <w:rFonts w:ascii="Calibri" w:hAnsi="Calibri"/>
          <w:b/>
          <w:bCs/>
          <w:lang w:val="en-US"/>
        </w:rPr>
        <w:t xml:space="preserve">You </w:t>
      </w:r>
      <w:proofErr w:type="gramStart"/>
      <w:r w:rsidRPr="6FF9CFAA">
        <w:rPr>
          <w:rFonts w:ascii="Calibri" w:hAnsi="Calibri"/>
          <w:b/>
          <w:bCs/>
          <w:lang w:val="en-US"/>
        </w:rPr>
        <w:t>have the opportunity to</w:t>
      </w:r>
      <w:proofErr w:type="gramEnd"/>
      <w:r w:rsidRPr="6FF9CFAA">
        <w:rPr>
          <w:rFonts w:ascii="Calibri" w:hAnsi="Calibri"/>
          <w:b/>
          <w:bCs/>
          <w:lang w:val="en-US"/>
        </w:rPr>
        <w:t xml:space="preserve"> provide </w:t>
      </w:r>
      <w:r w:rsidR="022AD5E9" w:rsidRPr="6FF9CFAA">
        <w:rPr>
          <w:rFonts w:ascii="Calibri" w:hAnsi="Calibri"/>
          <w:b/>
          <w:bCs/>
          <w:lang w:val="en-US"/>
        </w:rPr>
        <w:t xml:space="preserve">an explanation of the circumstances surrounding your conviction and/or </w:t>
      </w:r>
      <w:r w:rsidRPr="6FF9CFAA">
        <w:rPr>
          <w:rFonts w:ascii="Calibri" w:hAnsi="Calibri"/>
          <w:b/>
          <w:bCs/>
          <w:lang w:val="en-US"/>
        </w:rPr>
        <w:t>supporting documentation show</w:t>
      </w:r>
      <w:r w:rsidR="022AD5E9" w:rsidRPr="6FF9CFAA">
        <w:rPr>
          <w:rFonts w:ascii="Calibri" w:hAnsi="Calibri"/>
          <w:b/>
          <w:bCs/>
          <w:lang w:val="en-US"/>
        </w:rPr>
        <w:t>ing</w:t>
      </w:r>
      <w:r w:rsidRPr="6FF9CFAA">
        <w:rPr>
          <w:rFonts w:ascii="Calibri" w:hAnsi="Calibri"/>
          <w:b/>
          <w:bCs/>
          <w:lang w:val="en-US"/>
        </w:rPr>
        <w:t xml:space="preserve"> evidence of rehabilitation in order to proceed with your application. Y</w:t>
      </w:r>
      <w:r w:rsidRPr="6FF9CFAA">
        <w:rPr>
          <w:rFonts w:ascii="Calibri" w:hAnsi="Calibri"/>
          <w:b/>
          <w:bCs/>
        </w:rPr>
        <w:t xml:space="preserve">ou </w:t>
      </w:r>
      <w:r w:rsidRPr="6FF9CFAA">
        <w:rPr>
          <w:rFonts w:ascii="Calibri" w:hAnsi="Calibri"/>
          <w:b/>
          <w:bCs/>
          <w:lang w:val="en-US"/>
        </w:rPr>
        <w:t xml:space="preserve">must contact this office within ten (10) business days. Please send your documentation to our office via Housing Connect, or at the </w:t>
      </w:r>
      <w:r w:rsidRPr="6FF9CFAA">
        <w:rPr>
          <w:rFonts w:ascii="Calibri" w:hAnsi="Calibri"/>
          <w:b/>
          <w:bCs/>
          <w:highlight w:val="yellow"/>
          <w:lang w:val="en-US"/>
        </w:rPr>
        <w:t>[EMAIL / MAIL / FAX]</w:t>
      </w:r>
      <w:r w:rsidRPr="6FF9CFAA">
        <w:rPr>
          <w:rFonts w:ascii="Calibri" w:hAnsi="Calibri"/>
          <w:b/>
          <w:bCs/>
          <w:lang w:val="en-US"/>
        </w:rPr>
        <w:t xml:space="preserve"> information </w:t>
      </w:r>
      <w:proofErr w:type="gramStart"/>
      <w:r w:rsidRPr="6FF9CFAA">
        <w:rPr>
          <w:rFonts w:ascii="Calibri" w:hAnsi="Calibri"/>
          <w:b/>
          <w:bCs/>
          <w:lang w:val="en-US"/>
        </w:rPr>
        <w:t>below</w:t>
      </w:r>
      <w:r w:rsidR="022AD5E9" w:rsidRPr="6FF9CFAA">
        <w:rPr>
          <w:rFonts w:ascii="Calibri" w:hAnsi="Calibri"/>
          <w:b/>
          <w:bCs/>
          <w:lang w:val="en-US"/>
        </w:rPr>
        <w:t>, or</w:t>
      </w:r>
      <w:proofErr w:type="gramEnd"/>
      <w:r w:rsidR="022AD5E9" w:rsidRPr="6FF9CFAA">
        <w:rPr>
          <w:rFonts w:ascii="Calibri" w:hAnsi="Calibri"/>
          <w:b/>
          <w:bCs/>
          <w:lang w:val="en-US"/>
        </w:rPr>
        <w:t xml:space="preserve"> reach out to </w:t>
      </w:r>
      <w:r w:rsidR="022AD5E9" w:rsidRPr="6FF9CFAA">
        <w:rPr>
          <w:rFonts w:ascii="Calibri" w:hAnsi="Calibri"/>
          <w:b/>
          <w:bCs/>
          <w:highlight w:val="yellow"/>
          <w:lang w:val="en-US"/>
        </w:rPr>
        <w:t>[PHONE NUMBER]</w:t>
      </w:r>
      <w:r w:rsidR="022AD5E9" w:rsidRPr="6FF9CFAA">
        <w:rPr>
          <w:rFonts w:ascii="Calibri" w:hAnsi="Calibri"/>
          <w:b/>
          <w:bCs/>
          <w:lang w:val="en-US"/>
        </w:rPr>
        <w:t xml:space="preserve"> to schedule an in-person or virtual appointment</w:t>
      </w:r>
      <w:r w:rsidRPr="6FF9CFAA">
        <w:rPr>
          <w:rFonts w:ascii="Calibri" w:hAnsi="Calibri"/>
          <w:b/>
          <w:bCs/>
          <w:lang w:val="en-US"/>
        </w:rPr>
        <w:t>.</w:t>
      </w:r>
    </w:p>
    <w:p w14:paraId="6A86ED9F" w14:textId="77777777" w:rsidR="000009D8" w:rsidRDefault="000009D8">
      <w:pPr>
        <w:pStyle w:val="Body"/>
        <w:widowControl/>
        <w:jc w:val="both"/>
        <w:rPr>
          <w:rFonts w:ascii="Calibri" w:eastAsia="Calibri" w:hAnsi="Calibri" w:cs="Calibri"/>
        </w:rPr>
      </w:pPr>
    </w:p>
    <w:p w14:paraId="5556E9D1" w14:textId="77777777" w:rsidR="000009D8" w:rsidRDefault="00402355">
      <w:pPr>
        <w:pStyle w:val="Body"/>
        <w:widowControl/>
        <w:jc w:val="both"/>
        <w:rPr>
          <w:rFonts w:ascii="Calibri" w:eastAsia="Calibri" w:hAnsi="Calibri" w:cs="Calibri"/>
        </w:rPr>
      </w:pPr>
      <w:r>
        <w:rPr>
          <w:rFonts w:ascii="Calibri" w:hAnsi="Calibri"/>
          <w:lang w:val="en-US"/>
        </w:rPr>
        <w:t>Examples of evidence you can submit may include, but is not limited to:</w:t>
      </w:r>
    </w:p>
    <w:p w14:paraId="0B289ACB" w14:textId="77777777" w:rsidR="007B15E5" w:rsidRDefault="007B15E5">
      <w:pPr>
        <w:pStyle w:val="Body"/>
        <w:widowControl/>
        <w:numPr>
          <w:ilvl w:val="0"/>
          <w:numId w:val="2"/>
        </w:numPr>
        <w:jc w:val="both"/>
        <w:rPr>
          <w:rFonts w:ascii="Calibri" w:hAnsi="Calibri"/>
          <w:lang w:val="en-US"/>
        </w:rPr>
      </w:pPr>
      <w:r>
        <w:rPr>
          <w:rFonts w:ascii="Calibri" w:hAnsi="Calibri"/>
          <w:lang w:val="en-US"/>
        </w:rPr>
        <w:t>Certificate of Relief from Disabilities or Certificate of Good Behavior</w:t>
      </w:r>
    </w:p>
    <w:p w14:paraId="0254D6D7" w14:textId="0268D7BA" w:rsidR="000009D8" w:rsidRDefault="1B7C6D35">
      <w:pPr>
        <w:pStyle w:val="Body"/>
        <w:widowControl/>
        <w:numPr>
          <w:ilvl w:val="0"/>
          <w:numId w:val="2"/>
        </w:numPr>
        <w:jc w:val="both"/>
        <w:rPr>
          <w:rFonts w:ascii="Calibri" w:hAnsi="Calibri"/>
          <w:lang w:val="en-US"/>
        </w:rPr>
      </w:pPr>
      <w:r w:rsidRPr="6FF9CFAA">
        <w:rPr>
          <w:rFonts w:ascii="Calibri" w:hAnsi="Calibri"/>
          <w:lang w:val="en-US"/>
        </w:rPr>
        <w:t xml:space="preserve">Evidence of treatment </w:t>
      </w:r>
      <w:r w:rsidR="022AD5E9" w:rsidRPr="6FF9CFAA">
        <w:rPr>
          <w:rFonts w:ascii="Calibri" w:hAnsi="Calibri"/>
          <w:lang w:val="en-US"/>
        </w:rPr>
        <w:t xml:space="preserve">enrollment or </w:t>
      </w:r>
      <w:r w:rsidRPr="6FF9CFAA">
        <w:rPr>
          <w:rFonts w:ascii="Calibri" w:hAnsi="Calibri"/>
          <w:lang w:val="en-US"/>
        </w:rPr>
        <w:t>completion for conditions that may have contributed to previous criminal behavior</w:t>
      </w:r>
    </w:p>
    <w:p w14:paraId="0BC29667" w14:textId="77777777" w:rsidR="000009D8" w:rsidRDefault="00402355">
      <w:pPr>
        <w:pStyle w:val="Body"/>
        <w:widowControl/>
        <w:numPr>
          <w:ilvl w:val="0"/>
          <w:numId w:val="2"/>
        </w:numPr>
        <w:jc w:val="both"/>
        <w:rPr>
          <w:rFonts w:ascii="Calibri" w:hAnsi="Calibri"/>
          <w:lang w:val="en-US"/>
        </w:rPr>
      </w:pPr>
      <w:r>
        <w:rPr>
          <w:rFonts w:ascii="Calibri" w:hAnsi="Calibri"/>
          <w:lang w:val="en-US"/>
        </w:rPr>
        <w:t>Evidence of rehabilitative programming, such as vocational, educational, work or therapy programs during or after incarceration</w:t>
      </w:r>
    </w:p>
    <w:p w14:paraId="4310ABE9" w14:textId="77777777" w:rsidR="000009D8" w:rsidRDefault="00402355">
      <w:pPr>
        <w:pStyle w:val="Body"/>
        <w:widowControl/>
        <w:numPr>
          <w:ilvl w:val="0"/>
          <w:numId w:val="2"/>
        </w:numPr>
        <w:jc w:val="both"/>
        <w:rPr>
          <w:rFonts w:ascii="Calibri" w:hAnsi="Calibri"/>
          <w:lang w:val="en-US"/>
        </w:rPr>
      </w:pPr>
      <w:r>
        <w:rPr>
          <w:rFonts w:ascii="Calibri" w:hAnsi="Calibri"/>
          <w:lang w:val="en-US"/>
        </w:rPr>
        <w:t>Employment status and history since conviction or release from incarceration</w:t>
      </w:r>
    </w:p>
    <w:p w14:paraId="719FE6D8" w14:textId="77777777" w:rsidR="000009D8" w:rsidRDefault="00402355">
      <w:pPr>
        <w:pStyle w:val="Body"/>
        <w:widowControl/>
        <w:numPr>
          <w:ilvl w:val="0"/>
          <w:numId w:val="2"/>
        </w:numPr>
        <w:jc w:val="both"/>
        <w:rPr>
          <w:rFonts w:ascii="Calibri" w:hAnsi="Calibri"/>
          <w:lang w:val="en-US"/>
        </w:rPr>
      </w:pPr>
      <w:r>
        <w:rPr>
          <w:rFonts w:ascii="Calibri" w:hAnsi="Calibri"/>
          <w:lang w:val="en-US"/>
        </w:rPr>
        <w:t xml:space="preserve">Volunteer work or community engagement activities </w:t>
      </w:r>
    </w:p>
    <w:p w14:paraId="1E67DBE4" w14:textId="77777777" w:rsidR="000009D8" w:rsidRDefault="00402355">
      <w:pPr>
        <w:pStyle w:val="Body"/>
        <w:widowControl/>
        <w:numPr>
          <w:ilvl w:val="0"/>
          <w:numId w:val="2"/>
        </w:numPr>
        <w:jc w:val="both"/>
        <w:rPr>
          <w:rFonts w:ascii="Calibri" w:hAnsi="Calibri"/>
          <w:lang w:val="en-US"/>
        </w:rPr>
      </w:pPr>
      <w:r>
        <w:rPr>
          <w:rFonts w:ascii="Calibri" w:hAnsi="Calibri"/>
          <w:lang w:val="en-US"/>
        </w:rPr>
        <w:t xml:space="preserve">Recommendation letters from community members including, but not limited </w:t>
      </w:r>
      <w:proofErr w:type="gramStart"/>
      <w:r>
        <w:rPr>
          <w:rFonts w:ascii="Calibri" w:hAnsi="Calibri"/>
          <w:lang w:val="en-US"/>
        </w:rPr>
        <w:t>to:</w:t>
      </w:r>
      <w:proofErr w:type="gramEnd"/>
      <w:r>
        <w:rPr>
          <w:rFonts w:ascii="Calibri" w:hAnsi="Calibri"/>
          <w:lang w:val="en-US"/>
        </w:rPr>
        <w:t xml:space="preserve"> clergy, parole supervisors,</w:t>
      </w:r>
      <w:r>
        <w:rPr>
          <w:rFonts w:ascii="Calibri" w:hAnsi="Calibri"/>
        </w:rPr>
        <w:t> </w:t>
      </w:r>
      <w:r>
        <w:rPr>
          <w:rFonts w:ascii="Calibri" w:hAnsi="Calibri"/>
          <w:lang w:val="en-US"/>
        </w:rPr>
        <w:t>educators,</w:t>
      </w:r>
      <w:r>
        <w:rPr>
          <w:rFonts w:ascii="Calibri" w:hAnsi="Calibri"/>
        </w:rPr>
        <w:t> </w:t>
      </w:r>
      <w:r>
        <w:rPr>
          <w:rFonts w:ascii="Calibri" w:hAnsi="Calibri"/>
          <w:lang w:val="en-US"/>
        </w:rPr>
        <w:t>employers,</w:t>
      </w:r>
      <w:r>
        <w:rPr>
          <w:rFonts w:ascii="Calibri" w:hAnsi="Calibri"/>
        </w:rPr>
        <w:t> </w:t>
      </w:r>
      <w:r>
        <w:rPr>
          <w:rFonts w:ascii="Calibri" w:hAnsi="Calibri"/>
          <w:lang w:val="en-US"/>
        </w:rPr>
        <w:t>neighbors</w:t>
      </w:r>
      <w:r>
        <w:rPr>
          <w:rFonts w:ascii="Calibri" w:hAnsi="Calibri"/>
        </w:rPr>
        <w:t> </w:t>
      </w:r>
      <w:r>
        <w:rPr>
          <w:rFonts w:ascii="Calibri" w:hAnsi="Calibri"/>
          <w:lang w:val="en-US"/>
        </w:rPr>
        <w:t>and other</w:t>
      </w:r>
      <w:r>
        <w:rPr>
          <w:rFonts w:ascii="Calibri" w:hAnsi="Calibri"/>
        </w:rPr>
        <w:t> </w:t>
      </w:r>
      <w:r>
        <w:rPr>
          <w:rFonts w:ascii="Calibri" w:hAnsi="Calibri"/>
          <w:lang w:val="en-US"/>
        </w:rPr>
        <w:t>local community</w:t>
      </w:r>
      <w:r>
        <w:rPr>
          <w:rFonts w:ascii="Calibri" w:hAnsi="Calibri"/>
        </w:rPr>
        <w:t> </w:t>
      </w:r>
      <w:r>
        <w:rPr>
          <w:rFonts w:ascii="Calibri" w:hAnsi="Calibri"/>
          <w:lang w:val="en-US"/>
        </w:rPr>
        <w:t>residents,</w:t>
      </w:r>
      <w:r>
        <w:rPr>
          <w:rFonts w:ascii="Calibri" w:hAnsi="Calibri"/>
        </w:rPr>
        <w:t> </w:t>
      </w:r>
      <w:r>
        <w:rPr>
          <w:rFonts w:ascii="Calibri" w:hAnsi="Calibri"/>
          <w:lang w:val="en-US"/>
        </w:rPr>
        <w:t>landlords, etc.</w:t>
      </w:r>
    </w:p>
    <w:p w14:paraId="116B7134" w14:textId="77777777" w:rsidR="000009D8" w:rsidRDefault="00402355">
      <w:pPr>
        <w:pStyle w:val="Body"/>
        <w:widowControl/>
        <w:numPr>
          <w:ilvl w:val="0"/>
          <w:numId w:val="2"/>
        </w:numPr>
        <w:jc w:val="both"/>
        <w:rPr>
          <w:rFonts w:ascii="Calibri" w:hAnsi="Calibri"/>
          <w:lang w:val="en-US"/>
        </w:rPr>
      </w:pPr>
      <w:r>
        <w:rPr>
          <w:rFonts w:ascii="Calibri" w:hAnsi="Calibri"/>
          <w:lang w:val="en-US"/>
        </w:rPr>
        <w:t xml:space="preserve">Other relevant factors, including a narrative explaining the circumstances in which the crime was committed and what has occurred since then. </w:t>
      </w:r>
    </w:p>
    <w:p w14:paraId="61E29448" w14:textId="77777777" w:rsidR="000009D8" w:rsidRDefault="00402355">
      <w:pPr>
        <w:pStyle w:val="Body"/>
        <w:widowControl/>
        <w:numPr>
          <w:ilvl w:val="0"/>
          <w:numId w:val="2"/>
        </w:numPr>
        <w:jc w:val="both"/>
        <w:rPr>
          <w:rFonts w:ascii="Calibri" w:hAnsi="Calibri"/>
          <w:lang w:val="en-US"/>
        </w:rPr>
      </w:pPr>
      <w:r>
        <w:rPr>
          <w:rFonts w:ascii="Calibri" w:hAnsi="Calibri"/>
          <w:lang w:val="en-US"/>
        </w:rPr>
        <w:t>If your justice-involved history is a direct result of you or another individual on the application being a victim of domestic violence, dating violence, sexual assault, or stalking, please refer to the Notice of Rights under the Violence Against Women Act, attached.</w:t>
      </w:r>
    </w:p>
    <w:p w14:paraId="4C5F776E" w14:textId="77777777" w:rsidR="000009D8" w:rsidRDefault="000009D8">
      <w:pPr>
        <w:pStyle w:val="Body"/>
        <w:widowControl/>
        <w:jc w:val="both"/>
        <w:rPr>
          <w:rFonts w:ascii="Calibri" w:eastAsia="Calibri" w:hAnsi="Calibri" w:cs="Calibri"/>
        </w:rPr>
      </w:pPr>
    </w:p>
    <w:p w14:paraId="253A4753" w14:textId="77777777" w:rsidR="00EC73FA" w:rsidRPr="00597C2F" w:rsidRDefault="00EC73FA" w:rsidP="00EC73FA">
      <w:pPr>
        <w:pStyle w:val="Body"/>
        <w:widowControl/>
        <w:jc w:val="both"/>
        <w:rPr>
          <w:rFonts w:ascii="Calibri" w:hAnsi="Calibri"/>
          <w:lang w:val="en-US"/>
        </w:rPr>
      </w:pPr>
      <w:r>
        <w:rPr>
          <w:rFonts w:ascii="Calibri" w:hAnsi="Calibri"/>
          <w:lang w:val="en-US"/>
        </w:rPr>
        <w:t>Additionally, you may request a copy of the background check report we used to identify this conviction. You can contest, with documentation or a written challenge, any conviction information on this report you think is erroneous.</w:t>
      </w:r>
    </w:p>
    <w:p w14:paraId="057598AC" w14:textId="77777777" w:rsidR="000009D8" w:rsidRDefault="000009D8">
      <w:pPr>
        <w:pStyle w:val="Body"/>
        <w:widowControl/>
        <w:ind w:left="720"/>
        <w:jc w:val="both"/>
        <w:rPr>
          <w:rFonts w:ascii="Calibri" w:eastAsia="Calibri" w:hAnsi="Calibri" w:cs="Calibri"/>
        </w:rPr>
      </w:pPr>
    </w:p>
    <w:p w14:paraId="0B6EAC92" w14:textId="77777777" w:rsidR="000009D8" w:rsidRDefault="00402355">
      <w:pPr>
        <w:pStyle w:val="Body"/>
        <w:widowControl/>
        <w:ind w:firstLine="5760"/>
        <w:jc w:val="both"/>
        <w:rPr>
          <w:rFonts w:ascii="Calibri" w:eastAsia="Calibri" w:hAnsi="Calibri" w:cs="Calibri"/>
        </w:rPr>
      </w:pPr>
      <w:r>
        <w:rPr>
          <w:rFonts w:ascii="Calibri" w:hAnsi="Calibri"/>
          <w:lang w:val="en-US"/>
        </w:rPr>
        <w:lastRenderedPageBreak/>
        <w:t>Sincerely,</w:t>
      </w:r>
    </w:p>
    <w:p w14:paraId="2FDF055A" w14:textId="77777777" w:rsidR="000009D8" w:rsidRDefault="000009D8">
      <w:pPr>
        <w:pStyle w:val="Body"/>
        <w:widowControl/>
        <w:rPr>
          <w:rFonts w:ascii="Calibri" w:eastAsia="Calibri" w:hAnsi="Calibri" w:cs="Calibri"/>
        </w:rPr>
      </w:pPr>
    </w:p>
    <w:p w14:paraId="19DD1CE6" w14:textId="77777777" w:rsidR="000009D8" w:rsidRDefault="00402355">
      <w:pPr>
        <w:pStyle w:val="Body"/>
        <w:widowControl/>
        <w:ind w:left="5760"/>
        <w:jc w:val="both"/>
        <w:rPr>
          <w:rFonts w:ascii="Calibri" w:eastAsia="Calibri" w:hAnsi="Calibri" w:cs="Calibri"/>
        </w:rPr>
      </w:pPr>
      <w:r>
        <w:rPr>
          <w:rFonts w:ascii="Calibri" w:hAnsi="Calibri"/>
          <w:lang w:val="en-US"/>
        </w:rPr>
        <w:t>[NAME]</w:t>
      </w:r>
    </w:p>
    <w:p w14:paraId="52AA56CE" w14:textId="77777777" w:rsidR="000009D8" w:rsidRDefault="00402355">
      <w:pPr>
        <w:pStyle w:val="Body"/>
        <w:widowControl/>
        <w:ind w:left="5760"/>
        <w:jc w:val="both"/>
        <w:rPr>
          <w:rFonts w:ascii="Calibri" w:eastAsia="Calibri" w:hAnsi="Calibri" w:cs="Calibri"/>
        </w:rPr>
      </w:pPr>
      <w:r>
        <w:rPr>
          <w:rFonts w:ascii="Calibri" w:hAnsi="Calibri"/>
          <w:lang w:val="en-US"/>
        </w:rPr>
        <w:t>Owner/Manager</w:t>
      </w:r>
    </w:p>
    <w:p w14:paraId="6BD0FFF7" w14:textId="77777777" w:rsidR="000009D8" w:rsidRDefault="000009D8">
      <w:pPr>
        <w:pStyle w:val="Body"/>
        <w:widowControl/>
        <w:ind w:left="5760"/>
        <w:jc w:val="both"/>
        <w:rPr>
          <w:rFonts w:ascii="Calibri" w:eastAsia="Calibri" w:hAnsi="Calibri" w:cs="Calibri"/>
        </w:rPr>
      </w:pPr>
    </w:p>
    <w:p w14:paraId="4BF88C7C" w14:textId="77777777" w:rsidR="000009D8" w:rsidRDefault="00402355">
      <w:pPr>
        <w:pStyle w:val="Body"/>
        <w:widowControl/>
        <w:jc w:val="center"/>
        <w:rPr>
          <w:rFonts w:ascii="Calibri" w:eastAsia="Calibri" w:hAnsi="Calibri" w:cs="Calibri"/>
        </w:rPr>
      </w:pPr>
      <w:r>
        <w:rPr>
          <w:rFonts w:ascii="Calibri" w:hAnsi="Calibri"/>
        </w:rPr>
        <w:t>[INSERT EMAIL ADDRESS]   [INSERT PHONE NUMBER]   [INSERT FAX NUMBER]</w:t>
      </w:r>
    </w:p>
    <w:p w14:paraId="19323E4D" w14:textId="77777777" w:rsidR="000009D8" w:rsidRDefault="000009D8">
      <w:pPr>
        <w:pStyle w:val="Body"/>
        <w:rPr>
          <w:rFonts w:ascii="Calibri" w:eastAsia="Calibri" w:hAnsi="Calibri" w:cs="Calibri"/>
          <w:b/>
          <w:bCs/>
          <w:color w:val="FF0000"/>
          <w:u w:color="FF0000"/>
        </w:rPr>
      </w:pPr>
    </w:p>
    <w:p w14:paraId="378CCDDD" w14:textId="77777777" w:rsidR="000009D8" w:rsidRDefault="00402355">
      <w:pPr>
        <w:pStyle w:val="Body"/>
        <w:jc w:val="center"/>
        <w:rPr>
          <w:rFonts w:ascii="Calibri" w:eastAsia="Calibri" w:hAnsi="Calibri" w:cs="Calibri"/>
          <w:b/>
          <w:bCs/>
        </w:rPr>
      </w:pPr>
      <w:r>
        <w:rPr>
          <w:rFonts w:ascii="Calibri" w:hAnsi="Calibri"/>
          <w:b/>
          <w:bCs/>
        </w:rPr>
        <w:t xml:space="preserve">[INSERT ENGLISH HOUSEHOLD SIZE AND INCOME CHART BELOW OR ATTACH AD] </w:t>
      </w:r>
    </w:p>
    <w:p w14:paraId="2FC27279" w14:textId="77777777" w:rsidR="000009D8" w:rsidRDefault="00402355">
      <w:pPr>
        <w:pStyle w:val="Body"/>
        <w:jc w:val="center"/>
        <w:rPr>
          <w:rFonts w:ascii="Calibri" w:eastAsia="Calibri" w:hAnsi="Calibri" w:cs="Calibri"/>
          <w:b/>
          <w:bCs/>
        </w:rPr>
      </w:pPr>
      <w:r>
        <w:rPr>
          <w:rFonts w:ascii="Calibri" w:eastAsia="Calibri" w:hAnsi="Calibri" w:cs="Calibri"/>
          <w:b/>
          <w:bCs/>
        </w:rPr>
        <w:br/>
      </w:r>
      <w:commentRangeStart w:id="0"/>
    </w:p>
    <w:p w14:paraId="51AE67F8" w14:textId="77777777" w:rsidR="000009D8" w:rsidRDefault="00402355">
      <w:pPr>
        <w:pStyle w:val="Body"/>
        <w:spacing w:line="276" w:lineRule="auto"/>
        <w:rPr>
          <w:rFonts w:ascii="Calibri" w:eastAsia="Calibri" w:hAnsi="Calibri" w:cs="Calibri"/>
        </w:rPr>
      </w:pPr>
      <w:r>
        <w:rPr>
          <w:rFonts w:ascii="Calibri" w:hAnsi="Calibri"/>
          <w:lang w:val="en-US"/>
        </w:rPr>
        <w:t>For additional questions regarding the housing application process or appeals, please contact:</w:t>
      </w:r>
      <w:commentRangeEnd w:id="0"/>
      <w:r>
        <w:commentReference w:id="0"/>
      </w:r>
    </w:p>
    <w:p w14:paraId="04E5AE78" w14:textId="77777777" w:rsidR="000009D8" w:rsidRDefault="00402355">
      <w:pPr>
        <w:pStyle w:val="ListParagraph"/>
        <w:numPr>
          <w:ilvl w:val="0"/>
          <w:numId w:val="4"/>
        </w:numPr>
        <w:spacing w:line="276" w:lineRule="auto"/>
        <w:rPr>
          <w:rFonts w:ascii="Calibri" w:hAnsi="Calibri"/>
          <w:b/>
          <w:bCs/>
        </w:rPr>
      </w:pPr>
      <w:r>
        <w:rPr>
          <w:rFonts w:ascii="Calibri" w:hAnsi="Calibri"/>
        </w:rPr>
        <w:t>HPD Marketed Units:  HPD Applicant Helpline, 212-863-7990</w:t>
      </w:r>
    </w:p>
    <w:p w14:paraId="7A62E3F1" w14:textId="77777777" w:rsidR="000009D8" w:rsidRDefault="00402355">
      <w:pPr>
        <w:pStyle w:val="ListParagraph"/>
        <w:numPr>
          <w:ilvl w:val="0"/>
          <w:numId w:val="4"/>
        </w:numPr>
        <w:rPr>
          <w:rFonts w:ascii="Calibri" w:hAnsi="Calibri"/>
          <w:b/>
          <w:bCs/>
        </w:rPr>
      </w:pPr>
      <w:r>
        <w:rPr>
          <w:rFonts w:ascii="Calibri" w:hAnsi="Calibri"/>
        </w:rPr>
        <w:t>HDC Marketed Units:  HDC Compliance Helpline, 212-227-6411</w:t>
      </w:r>
    </w:p>
    <w:p w14:paraId="3ECF9727" w14:textId="77777777" w:rsidR="000009D8" w:rsidRDefault="000009D8">
      <w:pPr>
        <w:pStyle w:val="Body"/>
        <w:spacing w:line="276" w:lineRule="auto"/>
        <w:jc w:val="center"/>
        <w:rPr>
          <w:rFonts w:ascii="Calibri" w:eastAsia="Calibri" w:hAnsi="Calibri" w:cs="Calibri"/>
          <w:u w:val="single"/>
        </w:rPr>
      </w:pPr>
    </w:p>
    <w:p w14:paraId="3CE67DB9" w14:textId="77777777" w:rsidR="000009D8" w:rsidRDefault="00402355">
      <w:pPr>
        <w:pStyle w:val="Body"/>
        <w:spacing w:line="276" w:lineRule="auto"/>
        <w:jc w:val="center"/>
      </w:pPr>
      <w:r>
        <w:rPr>
          <w:rFonts w:ascii="Arial Unicode MS" w:hAnsi="Arial Unicode MS"/>
          <w:u w:val="single"/>
        </w:rPr>
        <w:br w:type="page"/>
      </w:r>
    </w:p>
    <w:p w14:paraId="7171F1C7" w14:textId="77777777" w:rsidR="000009D8" w:rsidRDefault="00402355">
      <w:pPr>
        <w:pStyle w:val="Body"/>
        <w:spacing w:line="276" w:lineRule="auto"/>
        <w:jc w:val="center"/>
        <w:rPr>
          <w:rFonts w:ascii="Calibri" w:eastAsia="Calibri" w:hAnsi="Calibri" w:cs="Calibri"/>
        </w:rPr>
      </w:pPr>
      <w:r>
        <w:rPr>
          <w:rFonts w:ascii="Calibri" w:hAnsi="Calibri"/>
          <w:lang w:val="en-US"/>
        </w:rPr>
        <w:lastRenderedPageBreak/>
        <w:t>New York City Department of Housing Preservation and Development (HPD) and</w:t>
      </w:r>
    </w:p>
    <w:p w14:paraId="3B555BC0" w14:textId="77777777" w:rsidR="000009D8" w:rsidRDefault="00402355">
      <w:pPr>
        <w:pStyle w:val="Body"/>
        <w:spacing w:line="276" w:lineRule="auto"/>
        <w:jc w:val="center"/>
        <w:rPr>
          <w:rFonts w:ascii="Calibri" w:eastAsia="Calibri" w:hAnsi="Calibri" w:cs="Calibri"/>
        </w:rPr>
      </w:pPr>
      <w:r>
        <w:rPr>
          <w:rFonts w:ascii="Calibri" w:hAnsi="Calibri"/>
          <w:lang w:val="en-US"/>
        </w:rPr>
        <w:t xml:space="preserve">New York City Housing Development Corporation (HDC) </w:t>
      </w:r>
    </w:p>
    <w:p w14:paraId="54ADA359" w14:textId="77777777" w:rsidR="000009D8" w:rsidRDefault="00402355">
      <w:pPr>
        <w:pStyle w:val="Body"/>
        <w:spacing w:line="276" w:lineRule="auto"/>
        <w:jc w:val="center"/>
        <w:rPr>
          <w:rFonts w:ascii="Calibri" w:eastAsia="Calibri" w:hAnsi="Calibri" w:cs="Calibri"/>
          <w:b/>
          <w:bCs/>
        </w:rPr>
      </w:pPr>
      <w:r>
        <w:rPr>
          <w:rFonts w:ascii="Calibri" w:hAnsi="Calibri"/>
          <w:b/>
          <w:bCs/>
          <w:lang w:val="en-US"/>
        </w:rPr>
        <w:t>Notice of Rights under the Violence Against Women Act (VAWA)</w:t>
      </w:r>
    </w:p>
    <w:p w14:paraId="24607BEE" w14:textId="77777777" w:rsidR="000009D8" w:rsidRDefault="00402355">
      <w:pPr>
        <w:pStyle w:val="Body"/>
        <w:spacing w:line="276" w:lineRule="auto"/>
        <w:jc w:val="center"/>
        <w:rPr>
          <w:rFonts w:ascii="Calibri" w:eastAsia="Calibri" w:hAnsi="Calibri" w:cs="Calibri"/>
          <w:b/>
          <w:bCs/>
        </w:rPr>
      </w:pPr>
      <w:r>
        <w:rPr>
          <w:rFonts w:ascii="Calibri" w:hAnsi="Calibri"/>
          <w:b/>
          <w:bCs/>
          <w:lang w:val="en-US"/>
        </w:rPr>
        <w:t>for Housing Applicants</w:t>
      </w:r>
      <w:r>
        <w:rPr>
          <w:rFonts w:ascii="Calibri" w:eastAsia="Calibri" w:hAnsi="Calibri" w:cs="Calibri"/>
          <w:b/>
          <w:bCs/>
          <w:vertAlign w:val="superscript"/>
        </w:rPr>
        <w:footnoteReference w:id="3"/>
      </w:r>
    </w:p>
    <w:p w14:paraId="078067A1" w14:textId="77777777" w:rsidR="000009D8" w:rsidRDefault="000009D8">
      <w:pPr>
        <w:pStyle w:val="Body"/>
        <w:spacing w:line="276" w:lineRule="auto"/>
        <w:jc w:val="center"/>
        <w:rPr>
          <w:rFonts w:ascii="Calibri" w:eastAsia="Calibri" w:hAnsi="Calibri" w:cs="Calibri"/>
          <w:b/>
          <w:bCs/>
        </w:rPr>
      </w:pPr>
    </w:p>
    <w:p w14:paraId="641446D4" w14:textId="77777777" w:rsidR="000009D8" w:rsidRDefault="00402355">
      <w:pPr>
        <w:pStyle w:val="Body"/>
        <w:spacing w:line="276" w:lineRule="auto"/>
        <w:rPr>
          <w:rFonts w:ascii="Calibri" w:eastAsia="Calibri" w:hAnsi="Calibri" w:cs="Calibri"/>
        </w:rPr>
      </w:pPr>
      <w:r>
        <w:rPr>
          <w:rFonts w:ascii="Calibri" w:hAnsi="Calibri"/>
          <w:lang w:val="en-US"/>
        </w:rPr>
        <w:t>The federal Violence Against Women Act (VAWA) provides protections for victims of domestic violence, dating violence, sexual assault, or stalking.  VAWA protections are not only available to women but are available equally to all individuals regardless of sex, gender identity, or sexual orientation.</w:t>
      </w:r>
      <w:r>
        <w:rPr>
          <w:rFonts w:ascii="Calibri" w:eastAsia="Calibri" w:hAnsi="Calibri" w:cs="Calibri"/>
          <w:vertAlign w:val="superscript"/>
        </w:rPr>
        <w:footnoteReference w:id="4"/>
      </w:r>
      <w:r>
        <w:rPr>
          <w:rFonts w:ascii="Calibri" w:hAnsi="Calibri"/>
          <w:lang w:val="en-US"/>
        </w:rPr>
        <w:t xml:space="preserve"> This notice explains applicants’ rights under VAWA and the responsibilities of HPD and HDC, collectively known as “the Agencies”, and any marketing agents or other owner representatives engaged in the application process for HPD/HDC marketed housing units. </w:t>
      </w:r>
    </w:p>
    <w:p w14:paraId="6460C653" w14:textId="77777777" w:rsidR="000009D8" w:rsidRDefault="00402355">
      <w:pPr>
        <w:pStyle w:val="Body"/>
        <w:spacing w:before="240" w:line="276" w:lineRule="auto"/>
        <w:rPr>
          <w:rFonts w:ascii="Calibri" w:eastAsia="Calibri" w:hAnsi="Calibri" w:cs="Calibri"/>
          <w:b/>
          <w:bCs/>
        </w:rPr>
      </w:pPr>
      <w:r>
        <w:rPr>
          <w:rFonts w:ascii="Calibri" w:hAnsi="Calibri"/>
          <w:b/>
          <w:bCs/>
          <w:lang w:val="en-US"/>
        </w:rPr>
        <w:t>Protections for Applicant- Households</w:t>
      </w:r>
    </w:p>
    <w:p w14:paraId="6FA553DD" w14:textId="77777777" w:rsidR="000009D8" w:rsidRDefault="00402355">
      <w:pPr>
        <w:pStyle w:val="Body"/>
        <w:spacing w:line="276" w:lineRule="auto"/>
        <w:rPr>
          <w:rFonts w:ascii="Calibri" w:eastAsia="Calibri" w:hAnsi="Calibri" w:cs="Calibri"/>
        </w:rPr>
      </w:pPr>
      <w:r>
        <w:rPr>
          <w:rFonts w:ascii="Calibri" w:hAnsi="Calibri"/>
          <w:lang w:val="en-US"/>
        </w:rPr>
        <w:t xml:space="preserve">Housing units marketed via NYC Housing Connect may be funded by </w:t>
      </w:r>
      <w:proofErr w:type="gramStart"/>
      <w:r>
        <w:rPr>
          <w:rFonts w:ascii="Calibri" w:hAnsi="Calibri"/>
          <w:lang w:val="en-US"/>
        </w:rPr>
        <w:t>a number of</w:t>
      </w:r>
      <w:proofErr w:type="gramEnd"/>
      <w:r>
        <w:rPr>
          <w:rFonts w:ascii="Calibri" w:hAnsi="Calibri"/>
          <w:lang w:val="en-US"/>
        </w:rPr>
        <w:t xml:space="preserve"> federal, state or local financing programs. If you and the people you will live with (“your household members”) otherwise qualify for admission</w:t>
      </w:r>
      <w:r>
        <w:rPr>
          <w:rFonts w:ascii="Calibri" w:hAnsi="Calibri"/>
          <w:b/>
          <w:bCs/>
        </w:rPr>
        <w:t>,</w:t>
      </w:r>
      <w:r>
        <w:rPr>
          <w:rFonts w:ascii="Calibri" w:hAnsi="Calibri"/>
          <w:lang w:val="en-US"/>
        </w:rPr>
        <w:t xml:space="preserve"> you cannot be denied admission based on or as a direct result of the fact that a household member is or has been a victim of domestic violence, dating violence, sexual assault, or stalking.   Additionally, applicant households cannot be denied based on adverse factors that are a direct result of the fact that a household member is or has been a victim of domestic violence, dating violence, sexual assault, or stalking. </w:t>
      </w:r>
    </w:p>
    <w:p w14:paraId="348F2CD6" w14:textId="77777777" w:rsidR="000009D8" w:rsidRDefault="000009D8">
      <w:pPr>
        <w:pStyle w:val="Body"/>
        <w:spacing w:line="276" w:lineRule="auto"/>
        <w:rPr>
          <w:rFonts w:ascii="Calibri" w:eastAsia="Calibri" w:hAnsi="Calibri" w:cs="Calibri"/>
        </w:rPr>
      </w:pPr>
    </w:p>
    <w:p w14:paraId="73B7E8C7" w14:textId="77777777" w:rsidR="000009D8" w:rsidRDefault="00402355">
      <w:pPr>
        <w:pStyle w:val="Body"/>
        <w:spacing w:line="276" w:lineRule="auto"/>
        <w:rPr>
          <w:rFonts w:ascii="Calibri" w:eastAsia="Calibri" w:hAnsi="Calibri" w:cs="Calibri"/>
        </w:rPr>
      </w:pPr>
      <w:r>
        <w:rPr>
          <w:rFonts w:ascii="Calibri" w:hAnsi="Calibri"/>
          <w:b/>
          <w:bCs/>
          <w:lang w:val="en-US"/>
        </w:rPr>
        <w:t xml:space="preserve">Applicants who are domestic violence survivors may invoke their VAWA rights and appeal a rejection to housing if they wish to claim that the reason given for rejection is a direct consequence of their experience with domestic violence, dating violence, sexual </w:t>
      </w:r>
      <w:proofErr w:type="gramStart"/>
      <w:r>
        <w:rPr>
          <w:rFonts w:ascii="Calibri" w:hAnsi="Calibri"/>
          <w:b/>
          <w:bCs/>
          <w:lang w:val="en-US"/>
        </w:rPr>
        <w:t>assault</w:t>
      </w:r>
      <w:proofErr w:type="gramEnd"/>
      <w:r>
        <w:rPr>
          <w:rFonts w:ascii="Calibri" w:hAnsi="Calibri"/>
          <w:b/>
          <w:bCs/>
          <w:lang w:val="en-US"/>
        </w:rPr>
        <w:t xml:space="preserve"> or stalking.</w:t>
      </w:r>
      <w:r>
        <w:rPr>
          <w:rFonts w:ascii="Calibri" w:hAnsi="Calibri"/>
          <w:lang w:val="en-US"/>
        </w:rPr>
        <w:t xml:space="preserve"> Such reasons may include, but are not limited to, poor credit, failure to pay rent, poor rental history and/or a criminal record.  When submitting such a claim, applicants may be asked to provide supporting documentation.  Instructions on the right to appeal and the time frame for submitting such an appeal are explained in the rejection letter from the development’s marketing agent. </w:t>
      </w:r>
    </w:p>
    <w:p w14:paraId="716A0EBB" w14:textId="77777777" w:rsidR="000009D8" w:rsidRDefault="000009D8">
      <w:pPr>
        <w:pStyle w:val="Body"/>
        <w:spacing w:line="276" w:lineRule="auto"/>
        <w:rPr>
          <w:rFonts w:ascii="Calibri" w:eastAsia="Calibri" w:hAnsi="Calibri" w:cs="Calibri"/>
        </w:rPr>
      </w:pPr>
    </w:p>
    <w:p w14:paraId="0CC40044" w14:textId="77777777" w:rsidR="000009D8" w:rsidRDefault="00402355">
      <w:pPr>
        <w:pStyle w:val="Body"/>
        <w:spacing w:line="276" w:lineRule="auto"/>
        <w:rPr>
          <w:rFonts w:ascii="Calibri" w:eastAsia="Calibri" w:hAnsi="Calibri" w:cs="Calibri"/>
        </w:rPr>
      </w:pPr>
      <w:r>
        <w:rPr>
          <w:rFonts w:ascii="Calibri" w:hAnsi="Calibri"/>
          <w:lang w:val="en-US"/>
        </w:rPr>
        <w:t>Should you need assistance appealing</w:t>
      </w:r>
      <w:r>
        <w:rPr>
          <w:rFonts w:ascii="Calibri" w:hAnsi="Calibri"/>
          <w:b/>
          <w:bCs/>
          <w:lang w:val="en-US"/>
        </w:rPr>
        <w:t xml:space="preserve"> based on your VAWA rights, </w:t>
      </w:r>
      <w:r>
        <w:rPr>
          <w:rFonts w:ascii="Calibri" w:hAnsi="Calibri"/>
          <w:lang w:val="en-US"/>
        </w:rPr>
        <w:t>you may contact one of New York City’s Family Justice Centers for help:</w:t>
      </w:r>
    </w:p>
    <w:p w14:paraId="564AEC92" w14:textId="77777777" w:rsidR="000009D8" w:rsidRDefault="000009D8">
      <w:pPr>
        <w:pStyle w:val="Body"/>
        <w:spacing w:line="276" w:lineRule="auto"/>
        <w:rPr>
          <w:rFonts w:ascii="Calibri" w:eastAsia="Calibri" w:hAnsi="Calibri" w:cs="Calibri"/>
        </w:rPr>
      </w:pPr>
    </w:p>
    <w:p w14:paraId="13627BE7" w14:textId="77777777" w:rsidR="000009D8" w:rsidRDefault="00402355">
      <w:pPr>
        <w:pStyle w:val="Body"/>
        <w:spacing w:line="276" w:lineRule="auto"/>
        <w:ind w:left="360"/>
        <w:outlineLvl w:val="0"/>
        <w:rPr>
          <w:rFonts w:ascii="Calibri" w:eastAsia="Calibri" w:hAnsi="Calibri" w:cs="Calibri"/>
        </w:rPr>
      </w:pPr>
      <w:r>
        <w:rPr>
          <w:rFonts w:ascii="Calibri" w:hAnsi="Calibri"/>
          <w:lang w:val="en-US"/>
        </w:rPr>
        <w:t>Bronx Family Justice Center, 198 East 161</w:t>
      </w:r>
      <w:r>
        <w:rPr>
          <w:rFonts w:ascii="Calibri" w:hAnsi="Calibri"/>
          <w:vertAlign w:val="superscript"/>
        </w:rPr>
        <w:t>st</w:t>
      </w:r>
      <w:r>
        <w:rPr>
          <w:rFonts w:ascii="Calibri" w:hAnsi="Calibri"/>
          <w:lang w:val="en-US"/>
        </w:rPr>
        <w:t xml:space="preserve"> Street, 2</w:t>
      </w:r>
      <w:r>
        <w:rPr>
          <w:rFonts w:ascii="Calibri" w:hAnsi="Calibri"/>
          <w:vertAlign w:val="superscript"/>
        </w:rPr>
        <w:t>nd</w:t>
      </w:r>
      <w:r>
        <w:rPr>
          <w:rFonts w:ascii="Calibri" w:hAnsi="Calibri"/>
          <w:lang w:val="nl-NL"/>
        </w:rPr>
        <w:t xml:space="preserve"> Floor, 718-508-1220</w:t>
      </w:r>
    </w:p>
    <w:p w14:paraId="4437FEBF" w14:textId="77777777" w:rsidR="000009D8" w:rsidRDefault="00402355">
      <w:pPr>
        <w:pStyle w:val="Body"/>
        <w:spacing w:line="276" w:lineRule="auto"/>
        <w:ind w:left="360"/>
        <w:outlineLvl w:val="0"/>
        <w:rPr>
          <w:rFonts w:ascii="Calibri" w:eastAsia="Calibri" w:hAnsi="Calibri" w:cs="Calibri"/>
        </w:rPr>
      </w:pPr>
      <w:r>
        <w:rPr>
          <w:rFonts w:ascii="Calibri" w:hAnsi="Calibri"/>
          <w:lang w:val="en-US"/>
        </w:rPr>
        <w:t>Brooklyn Family Justice Center, 350 Jay Street, 718-250-5111</w:t>
      </w:r>
    </w:p>
    <w:p w14:paraId="3334B736" w14:textId="77777777" w:rsidR="000009D8" w:rsidRDefault="00402355">
      <w:pPr>
        <w:pStyle w:val="Body"/>
        <w:spacing w:line="276" w:lineRule="auto"/>
        <w:ind w:left="360"/>
        <w:outlineLvl w:val="0"/>
        <w:rPr>
          <w:rFonts w:ascii="Calibri" w:eastAsia="Calibri" w:hAnsi="Calibri" w:cs="Calibri"/>
        </w:rPr>
      </w:pPr>
      <w:r>
        <w:rPr>
          <w:rFonts w:ascii="Calibri" w:hAnsi="Calibri"/>
          <w:lang w:val="en-US"/>
        </w:rPr>
        <w:t>Queens Family Justice Center, 126-02 82</w:t>
      </w:r>
      <w:r>
        <w:rPr>
          <w:rFonts w:ascii="Calibri" w:hAnsi="Calibri"/>
          <w:vertAlign w:val="superscript"/>
        </w:rPr>
        <w:t>nd</w:t>
      </w:r>
      <w:r>
        <w:rPr>
          <w:rFonts w:ascii="Calibri" w:hAnsi="Calibri"/>
          <w:lang w:val="en-US"/>
        </w:rPr>
        <w:t xml:space="preserve"> Avenue, 718-575-4545</w:t>
      </w:r>
    </w:p>
    <w:p w14:paraId="08655395" w14:textId="77777777" w:rsidR="000009D8" w:rsidRDefault="00402355">
      <w:pPr>
        <w:pStyle w:val="Body"/>
        <w:spacing w:line="276" w:lineRule="auto"/>
        <w:ind w:left="360"/>
        <w:outlineLvl w:val="0"/>
        <w:rPr>
          <w:rFonts w:ascii="Calibri" w:eastAsia="Calibri" w:hAnsi="Calibri" w:cs="Calibri"/>
        </w:rPr>
      </w:pPr>
      <w:r>
        <w:rPr>
          <w:rFonts w:ascii="Calibri" w:hAnsi="Calibri"/>
          <w:lang w:val="en-US"/>
        </w:rPr>
        <w:t>Manhattan Family Justice Center, 80 Center Street, 212-602-2800</w:t>
      </w:r>
    </w:p>
    <w:p w14:paraId="3244411D" w14:textId="77777777" w:rsidR="000009D8" w:rsidRDefault="00402355">
      <w:pPr>
        <w:pStyle w:val="Body"/>
        <w:spacing w:line="276" w:lineRule="auto"/>
        <w:ind w:left="360"/>
        <w:outlineLvl w:val="0"/>
        <w:rPr>
          <w:rFonts w:ascii="Calibri" w:eastAsia="Calibri" w:hAnsi="Calibri" w:cs="Calibri"/>
        </w:rPr>
      </w:pPr>
      <w:r>
        <w:rPr>
          <w:rFonts w:ascii="Calibri" w:hAnsi="Calibri"/>
          <w:lang w:val="en-US"/>
        </w:rPr>
        <w:t>Staten Island Family Justice Center, 126 Stuyvesant Place, 718-697-4300</w:t>
      </w:r>
    </w:p>
    <w:p w14:paraId="7F82C209" w14:textId="77777777" w:rsidR="000009D8" w:rsidRDefault="00402355">
      <w:pPr>
        <w:pStyle w:val="Body"/>
        <w:spacing w:before="240" w:line="276" w:lineRule="auto"/>
        <w:rPr>
          <w:rFonts w:ascii="Calibri" w:eastAsia="Calibri" w:hAnsi="Calibri" w:cs="Calibri"/>
        </w:rPr>
      </w:pPr>
      <w:r>
        <w:rPr>
          <w:rFonts w:ascii="Calibri" w:hAnsi="Calibri"/>
          <w:lang w:val="en-US"/>
        </w:rPr>
        <w:lastRenderedPageBreak/>
        <w:t>Family Justice Centers provide a variety of information and services to survivors of domestic and gender-based violence. No appointment is necessary. All centers are open Monday through Friday from 9:00am to 5:00pm. Please bring a copy of this notice with you.</w:t>
      </w:r>
    </w:p>
    <w:p w14:paraId="565ABE91" w14:textId="77777777" w:rsidR="000009D8" w:rsidRDefault="000009D8">
      <w:pPr>
        <w:pStyle w:val="Body"/>
        <w:spacing w:before="240" w:line="276" w:lineRule="auto"/>
        <w:rPr>
          <w:rFonts w:ascii="Calibri" w:eastAsia="Calibri" w:hAnsi="Calibri" w:cs="Calibri"/>
          <w:b/>
          <w:bCs/>
        </w:rPr>
      </w:pPr>
    </w:p>
    <w:p w14:paraId="724D9EB5" w14:textId="77777777" w:rsidR="000009D8" w:rsidRDefault="00402355">
      <w:pPr>
        <w:pStyle w:val="Body"/>
        <w:spacing w:before="240" w:line="276" w:lineRule="auto"/>
        <w:rPr>
          <w:rFonts w:ascii="Calibri" w:eastAsia="Calibri" w:hAnsi="Calibri" w:cs="Calibri"/>
          <w:b/>
          <w:bCs/>
        </w:rPr>
      </w:pPr>
      <w:r>
        <w:rPr>
          <w:rFonts w:ascii="Calibri" w:hAnsi="Calibri"/>
          <w:b/>
          <w:bCs/>
          <w:lang w:val="en-US"/>
        </w:rPr>
        <w:t>Confidentiality</w:t>
      </w:r>
    </w:p>
    <w:p w14:paraId="26CE8462" w14:textId="77777777" w:rsidR="000009D8" w:rsidRDefault="00402355">
      <w:pPr>
        <w:pStyle w:val="Body"/>
        <w:spacing w:line="276" w:lineRule="auto"/>
        <w:rPr>
          <w:rFonts w:ascii="Calibri" w:eastAsia="Calibri" w:hAnsi="Calibri" w:cs="Calibri"/>
        </w:rPr>
      </w:pPr>
      <w:r>
        <w:rPr>
          <w:rFonts w:ascii="Calibri" w:hAnsi="Calibri"/>
          <w:lang w:val="en-US"/>
        </w:rPr>
        <w:t xml:space="preserve">The Agencies and all marketing agents/owner representatives must keep confidential any information provided by applicants who are survivors of domestic violence, dating violence, sexual </w:t>
      </w:r>
      <w:proofErr w:type="gramStart"/>
      <w:r>
        <w:rPr>
          <w:rFonts w:ascii="Calibri" w:hAnsi="Calibri"/>
          <w:lang w:val="en-US"/>
        </w:rPr>
        <w:t>assault</w:t>
      </w:r>
      <w:proofErr w:type="gramEnd"/>
      <w:r>
        <w:rPr>
          <w:rFonts w:ascii="Calibri" w:hAnsi="Calibri"/>
          <w:lang w:val="en-US"/>
        </w:rPr>
        <w:t xml:space="preserve"> or stalking, including the fact that the applicant is exercising rights under VAWA.  </w:t>
      </w:r>
    </w:p>
    <w:p w14:paraId="5BB97C8A" w14:textId="77777777" w:rsidR="000009D8" w:rsidRDefault="00402355">
      <w:pPr>
        <w:pStyle w:val="Body"/>
        <w:spacing w:before="240" w:line="276" w:lineRule="auto"/>
        <w:rPr>
          <w:rFonts w:ascii="Calibri" w:eastAsia="Calibri" w:hAnsi="Calibri" w:cs="Calibri"/>
        </w:rPr>
      </w:pPr>
      <w:r>
        <w:rPr>
          <w:rFonts w:ascii="Calibri" w:hAnsi="Calibri"/>
          <w:lang w:val="en-US"/>
        </w:rPr>
        <w:t>However, they may disclose the information provided if:</w:t>
      </w:r>
    </w:p>
    <w:p w14:paraId="75EBAB46" w14:textId="77777777" w:rsidR="000009D8" w:rsidRDefault="00402355">
      <w:pPr>
        <w:pStyle w:val="Body"/>
        <w:widowControl/>
        <w:numPr>
          <w:ilvl w:val="0"/>
          <w:numId w:val="6"/>
        </w:numPr>
        <w:spacing w:after="200" w:line="276" w:lineRule="auto"/>
        <w:rPr>
          <w:rFonts w:ascii="Calibri" w:hAnsi="Calibri"/>
          <w:lang w:val="en-US"/>
        </w:rPr>
      </w:pPr>
      <w:r>
        <w:rPr>
          <w:rFonts w:ascii="Calibri" w:hAnsi="Calibri"/>
          <w:lang w:val="en-US"/>
        </w:rPr>
        <w:t>Written permission to release the information on a time limited basis is given.</w:t>
      </w:r>
    </w:p>
    <w:p w14:paraId="6D1680E8" w14:textId="77777777" w:rsidR="000009D8" w:rsidRDefault="00402355">
      <w:pPr>
        <w:pStyle w:val="Body"/>
        <w:widowControl/>
        <w:numPr>
          <w:ilvl w:val="0"/>
          <w:numId w:val="6"/>
        </w:numPr>
        <w:spacing w:after="200" w:line="276" w:lineRule="auto"/>
        <w:rPr>
          <w:rFonts w:ascii="Calibri" w:hAnsi="Calibri"/>
          <w:lang w:val="en-US"/>
        </w:rPr>
      </w:pPr>
      <w:r>
        <w:rPr>
          <w:rFonts w:ascii="Calibri" w:hAnsi="Calibri"/>
          <w:lang w:val="en-US"/>
        </w:rPr>
        <w:t>A law requires the Agencies or marketing agent/owner to release the information.</w:t>
      </w:r>
    </w:p>
    <w:p w14:paraId="135C3474" w14:textId="77777777" w:rsidR="000009D8" w:rsidRDefault="000009D8">
      <w:pPr>
        <w:pStyle w:val="Body"/>
        <w:spacing w:before="240" w:line="276" w:lineRule="auto"/>
        <w:rPr>
          <w:rFonts w:ascii="Calibri" w:eastAsia="Calibri" w:hAnsi="Calibri" w:cs="Calibri"/>
          <w:b/>
          <w:bCs/>
        </w:rPr>
      </w:pPr>
    </w:p>
    <w:p w14:paraId="5354F678" w14:textId="77777777" w:rsidR="000009D8" w:rsidRDefault="00402355">
      <w:pPr>
        <w:pStyle w:val="Body"/>
        <w:spacing w:line="276" w:lineRule="auto"/>
        <w:rPr>
          <w:rFonts w:ascii="Calibri" w:eastAsia="Calibri" w:hAnsi="Calibri" w:cs="Calibri"/>
          <w:b/>
          <w:bCs/>
        </w:rPr>
      </w:pPr>
      <w:r>
        <w:rPr>
          <w:rFonts w:ascii="Calibri" w:hAnsi="Calibri"/>
          <w:b/>
          <w:bCs/>
          <w:lang w:val="en-US"/>
        </w:rPr>
        <w:t>Other Laws</w:t>
      </w:r>
    </w:p>
    <w:p w14:paraId="7D803980" w14:textId="77777777" w:rsidR="000009D8" w:rsidRDefault="00402355">
      <w:pPr>
        <w:pStyle w:val="Body"/>
        <w:spacing w:line="276" w:lineRule="auto"/>
        <w:rPr>
          <w:rFonts w:ascii="Calibri" w:eastAsia="Calibri" w:hAnsi="Calibri" w:cs="Calibri"/>
          <w:b/>
          <w:bCs/>
        </w:rPr>
      </w:pPr>
      <w:r>
        <w:rPr>
          <w:rFonts w:ascii="Calibri" w:hAnsi="Calibri"/>
          <w:lang w:val="en-US"/>
        </w:rPr>
        <w:t xml:space="preserve">VAWA does not replace any Federal, State, or local law that provides greater protection for victims of domestic violence, dating violence, sexual assault, or stalking.  If you are a survivor of domestic violence, dating violence, sexual </w:t>
      </w:r>
      <w:proofErr w:type="gramStart"/>
      <w:r>
        <w:rPr>
          <w:rFonts w:ascii="Calibri" w:hAnsi="Calibri"/>
          <w:lang w:val="en-US"/>
        </w:rPr>
        <w:t>assault</w:t>
      </w:r>
      <w:proofErr w:type="gramEnd"/>
      <w:r>
        <w:rPr>
          <w:rFonts w:ascii="Calibri" w:hAnsi="Calibri"/>
          <w:lang w:val="en-US"/>
        </w:rPr>
        <w:t xml:space="preserve"> or stalking, you may be entitled to additional housing protections under other Federal laws, as well as under State and local laws.  </w:t>
      </w:r>
    </w:p>
    <w:p w14:paraId="3B2AD085" w14:textId="77777777" w:rsidR="000009D8" w:rsidRDefault="000009D8">
      <w:pPr>
        <w:pStyle w:val="Body"/>
        <w:spacing w:line="276" w:lineRule="auto"/>
        <w:rPr>
          <w:rFonts w:ascii="Calibri" w:eastAsia="Calibri" w:hAnsi="Calibri" w:cs="Calibri"/>
          <w:b/>
          <w:bCs/>
        </w:rPr>
      </w:pPr>
    </w:p>
    <w:p w14:paraId="748E633E" w14:textId="77777777" w:rsidR="000009D8" w:rsidRDefault="00402355">
      <w:pPr>
        <w:pStyle w:val="Body"/>
        <w:spacing w:line="276" w:lineRule="auto"/>
        <w:rPr>
          <w:rFonts w:ascii="Calibri" w:eastAsia="Calibri" w:hAnsi="Calibri" w:cs="Calibri"/>
          <w:b/>
          <w:bCs/>
        </w:rPr>
      </w:pPr>
      <w:r>
        <w:rPr>
          <w:rFonts w:ascii="Calibri" w:hAnsi="Calibri"/>
          <w:b/>
          <w:bCs/>
          <w:lang w:val="en-US"/>
        </w:rPr>
        <w:t>For Additional Information</w:t>
      </w:r>
    </w:p>
    <w:p w14:paraId="15823511" w14:textId="77777777" w:rsidR="000009D8" w:rsidRDefault="00402355">
      <w:pPr>
        <w:pStyle w:val="Body"/>
        <w:spacing w:line="276" w:lineRule="auto"/>
        <w:rPr>
          <w:rFonts w:ascii="Calibri" w:eastAsia="Calibri" w:hAnsi="Calibri" w:cs="Calibri"/>
        </w:rPr>
      </w:pPr>
      <w:r>
        <w:rPr>
          <w:rFonts w:ascii="Calibri" w:hAnsi="Calibri"/>
          <w:lang w:val="en-US"/>
        </w:rPr>
        <w:t xml:space="preserve">You may view a copy of HUD’s VAWA Final Rule, covering many of HUD’s housing programs, at </w:t>
      </w:r>
      <w:r>
        <w:rPr>
          <w:rFonts w:ascii="Calibri" w:hAnsi="Calibri"/>
          <w:b/>
          <w:bCs/>
          <w:lang w:val="nl-NL"/>
        </w:rPr>
        <w:t>www.gpo.gov/fdsys/pkg/FR-2016-11-16/pdf/2016-25888.pdf</w:t>
      </w:r>
      <w:r>
        <w:rPr>
          <w:rFonts w:ascii="Calibri" w:hAnsi="Calibri"/>
        </w:rPr>
        <w:t xml:space="preserve">.  </w:t>
      </w:r>
    </w:p>
    <w:p w14:paraId="3F3A8440" w14:textId="77777777" w:rsidR="000009D8" w:rsidRDefault="000009D8">
      <w:pPr>
        <w:pStyle w:val="Body"/>
        <w:spacing w:line="276" w:lineRule="auto"/>
        <w:ind w:left="360"/>
        <w:rPr>
          <w:rFonts w:ascii="Calibri" w:eastAsia="Calibri" w:hAnsi="Calibri" w:cs="Calibri"/>
        </w:rPr>
      </w:pPr>
    </w:p>
    <w:p w14:paraId="42F05222" w14:textId="77777777" w:rsidR="000009D8" w:rsidRDefault="00402355">
      <w:pPr>
        <w:pStyle w:val="Body"/>
        <w:spacing w:line="276" w:lineRule="auto"/>
        <w:rPr>
          <w:rFonts w:ascii="Calibri" w:eastAsia="Calibri" w:hAnsi="Calibri" w:cs="Calibri"/>
          <w:b/>
          <w:bCs/>
        </w:rPr>
      </w:pPr>
      <w:r>
        <w:rPr>
          <w:rFonts w:ascii="Calibri" w:hAnsi="Calibri"/>
          <w:lang w:val="en-US"/>
        </w:rPr>
        <w:t xml:space="preserve">For help regarding an abusive relationship, you can call </w:t>
      </w:r>
      <w:r>
        <w:rPr>
          <w:rFonts w:ascii="Calibri" w:hAnsi="Calibri"/>
          <w:b/>
          <w:bCs/>
          <w:lang w:val="en-US"/>
        </w:rPr>
        <w:t>NYC Domestic Violence Hotline</w:t>
      </w:r>
      <w:r>
        <w:rPr>
          <w:rFonts w:ascii="Calibri" w:hAnsi="Calibri"/>
        </w:rPr>
        <w:t xml:space="preserve"> </w:t>
      </w:r>
      <w:r>
        <w:rPr>
          <w:rFonts w:ascii="Calibri" w:hAnsi="Calibri"/>
          <w:b/>
          <w:bCs/>
        </w:rPr>
        <w:t xml:space="preserve">at </w:t>
      </w:r>
    </w:p>
    <w:p w14:paraId="188BB5C0" w14:textId="77777777" w:rsidR="000009D8" w:rsidRDefault="00402355">
      <w:pPr>
        <w:pStyle w:val="Body"/>
        <w:spacing w:line="276" w:lineRule="auto"/>
        <w:rPr>
          <w:rFonts w:ascii="Calibri" w:eastAsia="Calibri" w:hAnsi="Calibri" w:cs="Calibri"/>
        </w:rPr>
      </w:pPr>
      <w:r>
        <w:rPr>
          <w:rFonts w:ascii="Calibri" w:hAnsi="Calibri"/>
          <w:b/>
          <w:bCs/>
        </w:rPr>
        <w:t xml:space="preserve">1-800-621-4673. </w:t>
      </w:r>
      <w:r>
        <w:rPr>
          <w:rFonts w:ascii="Calibri" w:hAnsi="Calibri"/>
          <w:lang w:val="en-US"/>
        </w:rPr>
        <w:t xml:space="preserve">Additional New York City resources for survivors of intimate partner violence include the </w:t>
      </w:r>
      <w:r>
        <w:rPr>
          <w:rFonts w:ascii="Calibri" w:hAnsi="Calibri"/>
          <w:b/>
          <w:bCs/>
          <w:lang w:val="en-US"/>
        </w:rPr>
        <w:t>Family Justice Centers</w:t>
      </w:r>
      <w:r>
        <w:rPr>
          <w:rFonts w:ascii="Calibri" w:hAnsi="Calibri"/>
          <w:lang w:val="en-US"/>
        </w:rPr>
        <w:t>, listed above under “Protections for Applicants.”</w:t>
      </w:r>
    </w:p>
    <w:p w14:paraId="42C84098" w14:textId="77777777" w:rsidR="000009D8" w:rsidRDefault="000009D8">
      <w:pPr>
        <w:pStyle w:val="Body"/>
        <w:spacing w:line="276" w:lineRule="auto"/>
        <w:rPr>
          <w:rFonts w:ascii="Calibri" w:eastAsia="Calibri" w:hAnsi="Calibri" w:cs="Calibri"/>
        </w:rPr>
      </w:pPr>
    </w:p>
    <w:p w14:paraId="1762E9C1" w14:textId="77777777" w:rsidR="000009D8" w:rsidRDefault="00402355">
      <w:pPr>
        <w:pStyle w:val="Body"/>
        <w:spacing w:line="276" w:lineRule="auto"/>
        <w:rPr>
          <w:rFonts w:ascii="Calibri" w:eastAsia="Calibri" w:hAnsi="Calibri" w:cs="Calibri"/>
          <w:b/>
          <w:bCs/>
        </w:rPr>
      </w:pPr>
      <w:r>
        <w:rPr>
          <w:rFonts w:ascii="Calibri" w:hAnsi="Calibri"/>
          <w:lang w:val="en-US"/>
        </w:rPr>
        <w:t>Applicants who are or have been victims of stalking and are seeking help may visit the</w:t>
      </w:r>
      <w:r>
        <w:rPr>
          <w:rFonts w:ascii="Calibri" w:hAnsi="Calibri"/>
          <w:b/>
          <w:bCs/>
          <w:lang w:val="en-US"/>
        </w:rPr>
        <w:t xml:space="preserve"> National Center for Victims of Crime’s Stalking Resource Center</w:t>
      </w:r>
      <w:r>
        <w:rPr>
          <w:rFonts w:ascii="Calibri" w:hAnsi="Calibri"/>
          <w:lang w:val="da-DK"/>
        </w:rPr>
        <w:t xml:space="preserve"> at </w:t>
      </w:r>
    </w:p>
    <w:p w14:paraId="48AE3F1E" w14:textId="77777777" w:rsidR="000009D8" w:rsidRDefault="00402355">
      <w:pPr>
        <w:pStyle w:val="Body"/>
        <w:spacing w:line="276" w:lineRule="auto"/>
        <w:rPr>
          <w:rFonts w:ascii="Calibri" w:eastAsia="Calibri" w:hAnsi="Calibri" w:cs="Calibri"/>
          <w:b/>
          <w:bCs/>
        </w:rPr>
      </w:pPr>
      <w:r>
        <w:rPr>
          <w:rFonts w:ascii="Calibri" w:hAnsi="Calibri"/>
          <w:b/>
          <w:bCs/>
          <w:lang w:val="en-US"/>
        </w:rPr>
        <w:t>www.victimsofcrime.org/our-programs/stalking-resource-center.</w:t>
      </w:r>
    </w:p>
    <w:p w14:paraId="5FB84FF7" w14:textId="77777777" w:rsidR="000009D8" w:rsidRDefault="000009D8">
      <w:pPr>
        <w:pStyle w:val="Body"/>
        <w:spacing w:line="276" w:lineRule="auto"/>
        <w:ind w:left="360"/>
        <w:rPr>
          <w:rFonts w:ascii="Calibri" w:eastAsia="Calibri" w:hAnsi="Calibri" w:cs="Calibri"/>
        </w:rPr>
      </w:pPr>
    </w:p>
    <w:p w14:paraId="3CE0B06A" w14:textId="77777777" w:rsidR="000009D8" w:rsidRDefault="00402355">
      <w:pPr>
        <w:pStyle w:val="Body"/>
        <w:spacing w:line="276" w:lineRule="auto"/>
        <w:rPr>
          <w:rFonts w:ascii="Calibri" w:eastAsia="Calibri" w:hAnsi="Calibri" w:cs="Calibri"/>
          <w:b/>
          <w:bCs/>
        </w:rPr>
      </w:pPr>
      <w:r>
        <w:rPr>
          <w:rFonts w:ascii="Calibri" w:hAnsi="Calibri"/>
          <w:lang w:val="en-US"/>
        </w:rPr>
        <w:t xml:space="preserve">For help regarding sexual assault, you may contact the </w:t>
      </w:r>
      <w:r>
        <w:rPr>
          <w:rFonts w:ascii="Calibri" w:hAnsi="Calibri"/>
          <w:b/>
          <w:bCs/>
          <w:lang w:val="en-US"/>
        </w:rPr>
        <w:t xml:space="preserve">NYC Alliance Against Sexual Assault: </w:t>
      </w:r>
    </w:p>
    <w:p w14:paraId="12DCABC0" w14:textId="77777777" w:rsidR="000009D8" w:rsidRDefault="00402355">
      <w:pPr>
        <w:pStyle w:val="Body"/>
        <w:spacing w:line="276" w:lineRule="auto"/>
        <w:rPr>
          <w:rFonts w:ascii="Calibri" w:eastAsia="Calibri" w:hAnsi="Calibri" w:cs="Calibri"/>
          <w:b/>
          <w:bCs/>
        </w:rPr>
      </w:pPr>
      <w:r>
        <w:rPr>
          <w:rFonts w:ascii="Calibri" w:hAnsi="Calibri"/>
          <w:b/>
          <w:bCs/>
        </w:rPr>
        <w:t>212-229-0345</w:t>
      </w:r>
      <w:r>
        <w:rPr>
          <w:rFonts w:ascii="Calibri" w:hAnsi="Calibri"/>
          <w:lang w:val="en-US"/>
        </w:rPr>
        <w:t xml:space="preserve"> or </w:t>
      </w:r>
      <w:r>
        <w:rPr>
          <w:rFonts w:ascii="Calibri" w:hAnsi="Calibri"/>
          <w:b/>
          <w:bCs/>
          <w:lang w:val="en-US"/>
        </w:rPr>
        <w:t>Rape Abuse and Incest National Network (RAINN) at 1-800-656-4673</w:t>
      </w:r>
      <w:r>
        <w:rPr>
          <w:rFonts w:ascii="Calibri" w:hAnsi="Calibri"/>
        </w:rPr>
        <w:t>.</w:t>
      </w:r>
      <w:r>
        <w:rPr>
          <w:rFonts w:ascii="Calibri" w:hAnsi="Calibri"/>
          <w:b/>
          <w:bCs/>
        </w:rPr>
        <w:t xml:space="preserve"> </w:t>
      </w:r>
    </w:p>
    <w:p w14:paraId="36B5A50A" w14:textId="77777777" w:rsidR="000009D8" w:rsidRDefault="000009D8">
      <w:pPr>
        <w:pStyle w:val="Body"/>
        <w:spacing w:line="276" w:lineRule="auto"/>
        <w:ind w:left="360"/>
        <w:rPr>
          <w:rFonts w:ascii="Calibri" w:eastAsia="Calibri" w:hAnsi="Calibri" w:cs="Calibri"/>
          <w:b/>
          <w:bCs/>
        </w:rPr>
      </w:pPr>
    </w:p>
    <w:p w14:paraId="718944A0" w14:textId="77777777" w:rsidR="000009D8" w:rsidRDefault="00402355">
      <w:pPr>
        <w:pStyle w:val="Body"/>
        <w:spacing w:line="276" w:lineRule="auto"/>
        <w:rPr>
          <w:rFonts w:ascii="Calibri" w:eastAsia="Calibri" w:hAnsi="Calibri" w:cs="Calibri"/>
        </w:rPr>
      </w:pPr>
      <w:r>
        <w:rPr>
          <w:rFonts w:ascii="Calibri" w:hAnsi="Calibri"/>
          <w:lang w:val="en-US"/>
        </w:rPr>
        <w:t xml:space="preserve">Victims of any crime, including stalking, may contact their local police stations. </w:t>
      </w:r>
    </w:p>
    <w:p w14:paraId="3A1A9FB8" w14:textId="77777777" w:rsidR="000009D8" w:rsidRDefault="000009D8">
      <w:pPr>
        <w:pStyle w:val="Body"/>
        <w:spacing w:line="276" w:lineRule="auto"/>
        <w:jc w:val="center"/>
        <w:rPr>
          <w:rFonts w:ascii="Calibri" w:eastAsia="Calibri" w:hAnsi="Calibri" w:cs="Calibri"/>
          <w:u w:val="single"/>
        </w:rPr>
      </w:pPr>
    </w:p>
    <w:p w14:paraId="2A6E1768" w14:textId="77777777" w:rsidR="000009D8" w:rsidRDefault="000009D8">
      <w:pPr>
        <w:pStyle w:val="Body"/>
        <w:spacing w:line="276" w:lineRule="auto"/>
        <w:rPr>
          <w:rFonts w:ascii="Calibri" w:eastAsia="Calibri" w:hAnsi="Calibri" w:cs="Calibri"/>
          <w:b/>
          <w:bCs/>
          <w:u w:val="single"/>
        </w:rPr>
      </w:pPr>
    </w:p>
    <w:p w14:paraId="5C84C825" w14:textId="77777777" w:rsidR="000009D8" w:rsidRDefault="000009D8">
      <w:pPr>
        <w:pStyle w:val="Body"/>
        <w:spacing w:line="276" w:lineRule="auto"/>
      </w:pPr>
    </w:p>
    <w:sectPr w:rsidR="000009D8">
      <w:headerReference w:type="default" r:id="rId10"/>
      <w:footerReference w:type="default" r:id="rId11"/>
      <w:pgSz w:w="12240" w:h="15840"/>
      <w:pgMar w:top="720" w:right="1440" w:bottom="720" w:left="1440" w:header="0" w:footer="748"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mily osgood" w:date="2019-08-21T08:05:00Z" w:initials="">
    <w:p w14:paraId="1111FFFF" w14:textId="77777777" w:rsidR="000009D8" w:rsidRDefault="000009D8">
      <w:pPr>
        <w:pStyle w:val="Default"/>
      </w:pPr>
    </w:p>
    <w:p w14:paraId="11120000" w14:textId="77777777" w:rsidR="000009D8" w:rsidRDefault="00402355">
      <w:pPr>
        <w:pStyle w:val="Default"/>
      </w:pPr>
      <w:r>
        <w:rPr>
          <w:rFonts w:eastAsia="Arial Unicode MS" w:cs="Arial Unicode MS"/>
        </w:rPr>
        <w:t>Marketing Agents: Select correct agency and delete the other line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1200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120000" w16cid:durableId="24C56C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5C5AF" w14:textId="77777777" w:rsidR="00E22665" w:rsidRDefault="00E22665">
      <w:r>
        <w:separator/>
      </w:r>
    </w:p>
  </w:endnote>
  <w:endnote w:type="continuationSeparator" w:id="0">
    <w:p w14:paraId="362A664C" w14:textId="77777777" w:rsidR="00E22665" w:rsidRDefault="00E22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altName w:val="Arial"/>
    <w:panose1 w:val="020B0604020202020204"/>
    <w:charset w:val="00"/>
    <w:family w:val="roman"/>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7592" w14:textId="7741C4A5" w:rsidR="000009D8" w:rsidRDefault="00402355">
    <w:pPr>
      <w:pStyle w:val="Footer"/>
      <w:tabs>
        <w:tab w:val="clear" w:pos="9360"/>
        <w:tab w:val="right" w:pos="9340"/>
      </w:tabs>
      <w:spacing w:before="240"/>
      <w:rPr>
        <w:rFonts w:ascii="Helvetica" w:eastAsia="Helvetica" w:hAnsi="Helvetica" w:cs="Helvetica"/>
        <w:i/>
        <w:iCs/>
        <w:sz w:val="20"/>
        <w:szCs w:val="20"/>
      </w:rPr>
    </w:pPr>
    <w:r>
      <w:rPr>
        <w:rFonts w:ascii="Helvetica" w:hAnsi="Helvetica"/>
        <w:sz w:val="20"/>
        <w:szCs w:val="20"/>
      </w:rPr>
      <w:t>ENGLISH JUSTICE-INVOLVE</w:t>
    </w:r>
    <w:r w:rsidR="00A65504">
      <w:rPr>
        <w:rFonts w:ascii="Helvetica" w:hAnsi="Helvetica"/>
        <w:sz w:val="20"/>
        <w:szCs w:val="20"/>
      </w:rPr>
      <w:t>MENT</w:t>
    </w:r>
    <w:r>
      <w:rPr>
        <w:rFonts w:ascii="Helvetica" w:hAnsi="Helvetica"/>
        <w:sz w:val="20"/>
        <w:szCs w:val="20"/>
      </w:rPr>
      <w:t xml:space="preserve"> NOTICE (</w:t>
    </w:r>
    <w:r w:rsidR="00A65504">
      <w:rPr>
        <w:rFonts w:ascii="Helvetica" w:hAnsi="Helvetica"/>
        <w:sz w:val="20"/>
        <w:szCs w:val="20"/>
      </w:rPr>
      <w:t>AA-3</w:t>
    </w:r>
    <w:r>
      <w:rPr>
        <w:rFonts w:ascii="Helvetica" w:hAnsi="Helvetica"/>
        <w:sz w:val="20"/>
        <w:szCs w:val="20"/>
      </w:rPr>
      <w:t>)</w:t>
    </w:r>
    <w:r>
      <w:rPr>
        <w:rFonts w:ascii="Helvetica" w:hAnsi="Helvetica"/>
        <w:sz w:val="20"/>
        <w:szCs w:val="20"/>
      </w:rPr>
      <w:tab/>
    </w:r>
  </w:p>
  <w:p w14:paraId="2ACF3510" w14:textId="2454C7A8" w:rsidR="000009D8" w:rsidRPr="009D696B" w:rsidRDefault="00402355">
    <w:pPr>
      <w:pStyle w:val="Footer"/>
      <w:tabs>
        <w:tab w:val="clear" w:pos="9360"/>
        <w:tab w:val="right" w:pos="9340"/>
      </w:tabs>
      <w:rPr>
        <w:rFonts w:ascii="Helvetica" w:eastAsia="Helvetica" w:hAnsi="Helvetica" w:cs="Helvetica"/>
        <w:i/>
        <w:iCs/>
        <w:sz w:val="20"/>
        <w:szCs w:val="20"/>
        <w:rPrChange w:id="1" w:author="Max Levine" w:date="2025-01-09T10:36:00Z">
          <w:rPr>
            <w:rFonts w:ascii="Helvetica" w:eastAsia="Helvetica" w:hAnsi="Helvetica" w:cs="Helvetica"/>
            <w:sz w:val="20"/>
            <w:szCs w:val="20"/>
          </w:rPr>
        </w:rPrChange>
      </w:rPr>
    </w:pPr>
    <w:del w:id="2" w:author="Max Levine" w:date="2025-01-09T10:36:00Z">
      <w:r w:rsidRPr="009D696B" w:rsidDel="009D696B">
        <w:rPr>
          <w:rFonts w:ascii="Helvetica" w:hAnsi="Helvetica"/>
          <w:i/>
          <w:iCs/>
          <w:sz w:val="20"/>
          <w:szCs w:val="20"/>
          <w:rPrChange w:id="3" w:author="Max Levine" w:date="2025-01-09T10:36:00Z">
            <w:rPr>
              <w:rFonts w:ascii="Helvetica" w:hAnsi="Helvetica"/>
              <w:sz w:val="20"/>
              <w:szCs w:val="20"/>
            </w:rPr>
          </w:rPrChange>
        </w:rPr>
        <w:delText xml:space="preserve">August </w:delText>
      </w:r>
    </w:del>
    <w:ins w:id="4" w:author="Max Levine" w:date="2025-01-09T10:36:00Z">
      <w:r w:rsidR="009D696B" w:rsidRPr="009D696B">
        <w:rPr>
          <w:rFonts w:ascii="Helvetica" w:hAnsi="Helvetica"/>
          <w:i/>
          <w:iCs/>
          <w:sz w:val="20"/>
          <w:szCs w:val="20"/>
          <w:rPrChange w:id="5" w:author="Max Levine" w:date="2025-01-09T10:36:00Z">
            <w:rPr>
              <w:rFonts w:ascii="Helvetica" w:hAnsi="Helvetica"/>
              <w:sz w:val="20"/>
              <w:szCs w:val="20"/>
            </w:rPr>
          </w:rPrChange>
        </w:rPr>
        <w:t xml:space="preserve">January </w:t>
      </w:r>
    </w:ins>
    <w:r w:rsidRPr="009D696B">
      <w:rPr>
        <w:rFonts w:ascii="Helvetica" w:hAnsi="Helvetica"/>
        <w:i/>
        <w:iCs/>
        <w:sz w:val="20"/>
        <w:szCs w:val="20"/>
        <w:rPrChange w:id="6" w:author="Max Levine" w:date="2025-01-09T10:36:00Z">
          <w:rPr>
            <w:rFonts w:ascii="Helvetica" w:hAnsi="Helvetica"/>
            <w:sz w:val="20"/>
            <w:szCs w:val="20"/>
          </w:rPr>
        </w:rPrChange>
      </w:rPr>
      <w:t>202</w:t>
    </w:r>
    <w:ins w:id="7" w:author="Max Levine" w:date="2025-01-09T10:36:00Z">
      <w:r w:rsidR="009D696B" w:rsidRPr="009D696B">
        <w:rPr>
          <w:rFonts w:ascii="Helvetica" w:hAnsi="Helvetica"/>
          <w:i/>
          <w:iCs/>
          <w:sz w:val="20"/>
          <w:szCs w:val="20"/>
          <w:rPrChange w:id="8" w:author="Max Levine" w:date="2025-01-09T10:36:00Z">
            <w:rPr>
              <w:rFonts w:ascii="Helvetica" w:hAnsi="Helvetica"/>
              <w:sz w:val="20"/>
              <w:szCs w:val="20"/>
            </w:rPr>
          </w:rPrChange>
        </w:rPr>
        <w:t>5</w:t>
      </w:r>
    </w:ins>
    <w:del w:id="9" w:author="Max Levine" w:date="2025-01-09T10:36:00Z">
      <w:r w:rsidRPr="009D696B" w:rsidDel="009D696B">
        <w:rPr>
          <w:rFonts w:ascii="Helvetica" w:hAnsi="Helvetica"/>
          <w:i/>
          <w:iCs/>
          <w:sz w:val="20"/>
          <w:szCs w:val="20"/>
          <w:rPrChange w:id="10" w:author="Max Levine" w:date="2025-01-09T10:36:00Z">
            <w:rPr>
              <w:rFonts w:ascii="Helvetica" w:hAnsi="Helvetica"/>
              <w:sz w:val="20"/>
              <w:szCs w:val="20"/>
            </w:rPr>
          </w:rPrChange>
        </w:rPr>
        <w:delText>1</w:delText>
      </w:r>
    </w:del>
    <w:r w:rsidRPr="009D696B">
      <w:rPr>
        <w:rFonts w:ascii="Helvetica" w:eastAsia="Helvetica" w:hAnsi="Helvetica" w:cs="Helvetica"/>
        <w:i/>
        <w:iCs/>
        <w:sz w:val="20"/>
        <w:szCs w:val="20"/>
        <w:rPrChange w:id="11" w:author="Max Levine" w:date="2025-01-09T10:36:00Z">
          <w:rPr>
            <w:rFonts w:ascii="Helvetica" w:eastAsia="Helvetica" w:hAnsi="Helvetica" w:cs="Helvetica"/>
            <w:sz w:val="20"/>
            <w:szCs w:val="20"/>
          </w:rPr>
        </w:rPrChange>
      </w:rPr>
      <w:tab/>
      <w:t xml:space="preserve"> </w:t>
    </w:r>
    <w:r w:rsidRPr="009D696B">
      <w:rPr>
        <w:rFonts w:ascii="Helvetica" w:eastAsia="Helvetica" w:hAnsi="Helvetica" w:cs="Helvetica"/>
        <w:i/>
        <w:iCs/>
        <w:sz w:val="20"/>
        <w:szCs w:val="20"/>
        <w:rPrChange w:id="12" w:author="Max Levine" w:date="2025-01-09T10:36:00Z">
          <w:rPr>
            <w:rFonts w:ascii="Helvetica" w:eastAsia="Helvetica" w:hAnsi="Helvetica" w:cs="Helvetica"/>
            <w:sz w:val="20"/>
            <w:szCs w:val="20"/>
          </w:rPr>
        </w:rPrChange>
      </w:rPr>
      <w:tab/>
    </w:r>
  </w:p>
  <w:p w14:paraId="6A33642D" w14:textId="62D17626" w:rsidR="000009D8" w:rsidRDefault="00402355">
    <w:pPr>
      <w:pStyle w:val="Footer"/>
      <w:tabs>
        <w:tab w:val="clear" w:pos="9360"/>
        <w:tab w:val="right" w:pos="9340"/>
      </w:tabs>
      <w:jc w:val="right"/>
    </w:pPr>
    <w:r>
      <w:rPr>
        <w:rFonts w:ascii="Helvetica" w:eastAsia="Helvetica" w:hAnsi="Helvetica" w:cs="Helvetica"/>
        <w:sz w:val="20"/>
        <w:szCs w:val="20"/>
      </w:rPr>
      <w:fldChar w:fldCharType="begin"/>
    </w:r>
    <w:r>
      <w:rPr>
        <w:rFonts w:ascii="Helvetica" w:eastAsia="Helvetica" w:hAnsi="Helvetica" w:cs="Helvetica"/>
        <w:sz w:val="20"/>
        <w:szCs w:val="20"/>
      </w:rPr>
      <w:instrText xml:space="preserve"> PAGE </w:instrText>
    </w:r>
    <w:r>
      <w:rPr>
        <w:rFonts w:ascii="Helvetica" w:eastAsia="Helvetica" w:hAnsi="Helvetica" w:cs="Helvetica"/>
        <w:sz w:val="20"/>
        <w:szCs w:val="20"/>
      </w:rPr>
      <w:fldChar w:fldCharType="separate"/>
    </w:r>
    <w:r w:rsidR="002416D0">
      <w:rPr>
        <w:rFonts w:ascii="Helvetica" w:eastAsia="Helvetica" w:hAnsi="Helvetica" w:cs="Helvetica"/>
        <w:noProof/>
        <w:sz w:val="20"/>
        <w:szCs w:val="20"/>
      </w:rPr>
      <w:t>1</w:t>
    </w:r>
    <w:r>
      <w:rPr>
        <w:rFonts w:ascii="Helvetica" w:eastAsia="Helvetica" w:hAnsi="Helvetica" w:cs="Helvetic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4C9D3" w14:textId="77777777" w:rsidR="00E22665" w:rsidRDefault="00E22665">
      <w:r>
        <w:separator/>
      </w:r>
    </w:p>
  </w:footnote>
  <w:footnote w:type="continuationSeparator" w:id="0">
    <w:p w14:paraId="719365F5" w14:textId="77777777" w:rsidR="00E22665" w:rsidRDefault="00E22665">
      <w:r>
        <w:continuationSeparator/>
      </w:r>
    </w:p>
  </w:footnote>
  <w:footnote w:type="continuationNotice" w:id="1">
    <w:p w14:paraId="338E8DF9" w14:textId="77777777" w:rsidR="00E22665" w:rsidRDefault="00E22665"/>
  </w:footnote>
  <w:footnote w:id="2">
    <w:p w14:paraId="3911B769" w14:textId="1C12AEDA" w:rsidR="32148C2E" w:rsidRDefault="32148C2E" w:rsidP="32148C2E">
      <w:pPr>
        <w:rPr>
          <w:rFonts w:ascii="Calibri" w:eastAsia="Calibri" w:hAnsi="Calibri" w:cs="Calibri"/>
          <w:color w:val="000000" w:themeColor="text1"/>
          <w:sz w:val="20"/>
          <w:szCs w:val="20"/>
        </w:rPr>
      </w:pPr>
      <w:r w:rsidRPr="32148C2E">
        <w:rPr>
          <w:rStyle w:val="FootnoteReference"/>
          <w:rFonts w:eastAsia="Times New Roman"/>
          <w:color w:val="000000" w:themeColor="text1"/>
        </w:rPr>
        <w:footnoteRef/>
      </w:r>
      <w:r w:rsidRPr="32148C2E">
        <w:rPr>
          <w:rFonts w:eastAsia="Times New Roman"/>
          <w:color w:val="000000" w:themeColor="text1"/>
        </w:rPr>
        <w:t xml:space="preserve"> </w:t>
      </w:r>
      <w:r w:rsidRPr="32148C2E">
        <w:rPr>
          <w:rFonts w:ascii="Calibri" w:eastAsia="Calibri" w:hAnsi="Calibri" w:cs="Calibri"/>
          <w:color w:val="000000" w:themeColor="text1"/>
          <w:sz w:val="20"/>
          <w:szCs w:val="20"/>
        </w:rPr>
        <w:t>For the purposes of this document, when the term New York City-funded and/or -assisted housing is used it refers to HDC-funded and/or -assisted housing, as well as New York City-funded and/or -assisted housing.</w:t>
      </w:r>
    </w:p>
  </w:footnote>
  <w:footnote w:id="3">
    <w:p w14:paraId="1B580DDD" w14:textId="77777777" w:rsidR="000009D8" w:rsidRDefault="00402355">
      <w:pPr>
        <w:pStyle w:val="Body"/>
      </w:pPr>
      <w:r>
        <w:rPr>
          <w:rFonts w:ascii="Helvetica" w:eastAsia="Helvetica" w:hAnsi="Helvetica" w:cs="Helvetica"/>
          <w:b/>
          <w:bCs/>
          <w:sz w:val="20"/>
          <w:szCs w:val="20"/>
          <w:vertAlign w:val="superscript"/>
        </w:rPr>
        <w:footnoteRef/>
      </w:r>
      <w:r>
        <w:rPr>
          <w:rFonts w:ascii="Calibri" w:hAnsi="Calibri"/>
          <w:sz w:val="20"/>
          <w:szCs w:val="20"/>
          <w:lang w:val="en-US"/>
        </w:rPr>
        <w:t xml:space="preserve"> This information pertains to an appeal on the grounds that the reason your application was rejected is a direct result of you or another individual on the application being a victim of domestic violence, dating violence, sexual assault, or stalking.</w:t>
      </w:r>
      <w:r>
        <w:rPr>
          <w:rFonts w:ascii="Helvetica" w:hAnsi="Helvetica"/>
          <w:sz w:val="20"/>
          <w:szCs w:val="20"/>
        </w:rPr>
        <w:t xml:space="preserve"> </w:t>
      </w:r>
      <w:r>
        <w:rPr>
          <w:vertAlign w:val="superscript"/>
        </w:rPr>
        <w:t xml:space="preserve"> </w:t>
      </w:r>
    </w:p>
  </w:footnote>
  <w:footnote w:id="4">
    <w:p w14:paraId="1C189554" w14:textId="77777777" w:rsidR="000009D8" w:rsidRDefault="00402355">
      <w:pPr>
        <w:pStyle w:val="FootnoteText"/>
      </w:pPr>
      <w:r>
        <w:rPr>
          <w:rFonts w:ascii="Helvetica" w:eastAsia="Helvetica" w:hAnsi="Helvetica" w:cs="Helvetica"/>
          <w:vertAlign w:val="superscript"/>
        </w:rPr>
        <w:footnoteRef/>
      </w:r>
      <w:r>
        <w:rPr>
          <w:rFonts w:ascii="Calibri" w:hAnsi="Calibri"/>
          <w:vertAlign w:val="superscript"/>
        </w:rPr>
        <w:t xml:space="preserve"> </w:t>
      </w:r>
      <w:r>
        <w:rPr>
          <w:rFonts w:ascii="Calibri" w:hAnsi="Calibri"/>
        </w:rPr>
        <w:t xml:space="preserve">Housing providers cannot discriminate based on any protected characteristic, including race, color, national origin, religion, sex, familial status, disability, or age.  HUD-assisted, HUD-insured, Low Income Housing Tax Credit financed and HPD/HDC financed housing must be made available to all otherwise eligible individuals regardless of actual or perceived sexual orientation, gender identity, or marital status.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680C1" w14:textId="77777777" w:rsidR="000009D8" w:rsidRDefault="00402355">
    <w:pPr>
      <w:pStyle w:val="HeaderFooter"/>
    </w:pPr>
    <w:r>
      <w:rPr>
        <w:noProof/>
      </w:rPr>
      <w:drawing>
        <wp:anchor distT="152400" distB="152400" distL="152400" distR="152400" simplePos="0" relativeHeight="251658240" behindDoc="1" locked="0" layoutInCell="1" allowOverlap="1" wp14:anchorId="0C95CEAE" wp14:editId="6A268EF9">
          <wp:simplePos x="0" y="0"/>
          <wp:positionH relativeFrom="page">
            <wp:posOffset>6134492</wp:posOffset>
          </wp:positionH>
          <wp:positionV relativeFrom="page">
            <wp:posOffset>9358161</wp:posOffset>
          </wp:positionV>
          <wp:extent cx="243205" cy="274320"/>
          <wp:effectExtent l="0" t="0" r="0" b="0"/>
          <wp:wrapNone/>
          <wp:docPr id="1073741825" name="officeArt object" descr="Picture 18"/>
          <wp:cNvGraphicFramePr/>
          <a:graphic xmlns:a="http://schemas.openxmlformats.org/drawingml/2006/main">
            <a:graphicData uri="http://schemas.openxmlformats.org/drawingml/2006/picture">
              <pic:pic xmlns:pic="http://schemas.openxmlformats.org/drawingml/2006/picture">
                <pic:nvPicPr>
                  <pic:cNvPr id="1073741825" name="Picture 18" descr="Picture 18"/>
                  <pic:cNvPicPr>
                    <a:picLocks noChangeAspect="1"/>
                  </pic:cNvPicPr>
                </pic:nvPicPr>
                <pic:blipFill>
                  <a:blip r:embed="rId1"/>
                  <a:srcRect l="27511" t="7546" r="24240" b="8302"/>
                  <a:stretch>
                    <a:fillRect/>
                  </a:stretch>
                </pic:blipFill>
                <pic:spPr>
                  <a:xfrm>
                    <a:off x="0" y="0"/>
                    <a:ext cx="243205" cy="274320"/>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6447D546" wp14:editId="32CDD112">
          <wp:simplePos x="0" y="0"/>
          <wp:positionH relativeFrom="page">
            <wp:posOffset>6610984</wp:posOffset>
          </wp:positionH>
          <wp:positionV relativeFrom="page">
            <wp:posOffset>9379774</wp:posOffset>
          </wp:positionV>
          <wp:extent cx="255905" cy="274321"/>
          <wp:effectExtent l="0" t="0" r="0" b="0"/>
          <wp:wrapNone/>
          <wp:docPr id="1073741826" name="officeArt object" descr="Picture 17"/>
          <wp:cNvGraphicFramePr/>
          <a:graphic xmlns:a="http://schemas.openxmlformats.org/drawingml/2006/main">
            <a:graphicData uri="http://schemas.openxmlformats.org/drawingml/2006/picture">
              <pic:pic xmlns:pic="http://schemas.openxmlformats.org/drawingml/2006/picture">
                <pic:nvPicPr>
                  <pic:cNvPr id="1073741826" name="Picture 17" descr="Picture 17"/>
                  <pic:cNvPicPr>
                    <a:picLocks noChangeAspect="1"/>
                  </pic:cNvPicPr>
                </pic:nvPicPr>
                <pic:blipFill>
                  <a:blip r:embed="rId2"/>
                  <a:stretch>
                    <a:fillRect/>
                  </a:stretch>
                </pic:blipFill>
                <pic:spPr>
                  <a:xfrm>
                    <a:off x="0" y="0"/>
                    <a:ext cx="255905" cy="274321"/>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2D81"/>
    <w:multiLevelType w:val="hybridMultilevel"/>
    <w:tmpl w:val="08027006"/>
    <w:numStyleLink w:val="ImportedStyle3"/>
  </w:abstractNum>
  <w:abstractNum w:abstractNumId="1" w15:restartNumberingAfterBreak="0">
    <w:nsid w:val="2ECE46C3"/>
    <w:multiLevelType w:val="hybridMultilevel"/>
    <w:tmpl w:val="F254127A"/>
    <w:styleLink w:val="ImportedStyle2"/>
    <w:lvl w:ilvl="0" w:tplc="48AECAA8">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5084052">
      <w:start w:val="1"/>
      <w:numFmt w:val="bullet"/>
      <w:lvlText w:val="o"/>
      <w:lvlJc w:val="left"/>
      <w:pPr>
        <w:ind w:left="183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2" w:tplc="171CF59E">
      <w:start w:val="1"/>
      <w:numFmt w:val="bullet"/>
      <w:lvlText w:val="▪"/>
      <w:lvlJc w:val="left"/>
      <w:pPr>
        <w:ind w:left="25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8563E0A">
      <w:start w:val="1"/>
      <w:numFmt w:val="bullet"/>
      <w:lvlText w:val="•"/>
      <w:lvlJc w:val="left"/>
      <w:pPr>
        <w:ind w:left="32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71E7B24">
      <w:start w:val="1"/>
      <w:numFmt w:val="bullet"/>
      <w:lvlText w:val="o"/>
      <w:lvlJc w:val="left"/>
      <w:pPr>
        <w:ind w:left="399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5" w:tplc="A2B0B70C">
      <w:start w:val="1"/>
      <w:numFmt w:val="bullet"/>
      <w:lvlText w:val="▪"/>
      <w:lvlJc w:val="left"/>
      <w:pPr>
        <w:ind w:left="47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0AFBD0">
      <w:start w:val="1"/>
      <w:numFmt w:val="bullet"/>
      <w:lvlText w:val="•"/>
      <w:lvlJc w:val="left"/>
      <w:pPr>
        <w:ind w:left="54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680D8AC">
      <w:start w:val="1"/>
      <w:numFmt w:val="bullet"/>
      <w:lvlText w:val="o"/>
      <w:lvlJc w:val="left"/>
      <w:pPr>
        <w:ind w:left="615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8" w:tplc="D27ED8A6">
      <w:start w:val="1"/>
      <w:numFmt w:val="bullet"/>
      <w:lvlText w:val="▪"/>
      <w:lvlJc w:val="left"/>
      <w:pPr>
        <w:ind w:left="68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7FE570E"/>
    <w:multiLevelType w:val="hybridMultilevel"/>
    <w:tmpl w:val="08027006"/>
    <w:styleLink w:val="ImportedStyle3"/>
    <w:lvl w:ilvl="0" w:tplc="FC40AF6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6FE6048">
      <w:start w:val="1"/>
      <w:numFmt w:val="bullet"/>
      <w:lvlText w:val="o"/>
      <w:lvlJc w:val="left"/>
      <w:pPr>
        <w:ind w:left="18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226B6E">
      <w:start w:val="1"/>
      <w:numFmt w:val="bullet"/>
      <w:lvlText w:val="▪"/>
      <w:lvlJc w:val="left"/>
      <w:pPr>
        <w:ind w:left="25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AE69506">
      <w:start w:val="1"/>
      <w:numFmt w:val="bullet"/>
      <w:lvlText w:val="·"/>
      <w:lvlJc w:val="left"/>
      <w:pPr>
        <w:ind w:left="327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6653C">
      <w:start w:val="1"/>
      <w:numFmt w:val="bullet"/>
      <w:lvlText w:val="o"/>
      <w:lvlJc w:val="left"/>
      <w:pPr>
        <w:ind w:left="399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4DA72E6">
      <w:start w:val="1"/>
      <w:numFmt w:val="bullet"/>
      <w:lvlText w:val="▪"/>
      <w:lvlJc w:val="left"/>
      <w:pPr>
        <w:ind w:left="47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AC884BC">
      <w:start w:val="1"/>
      <w:numFmt w:val="bullet"/>
      <w:lvlText w:val="·"/>
      <w:lvlJc w:val="left"/>
      <w:pPr>
        <w:ind w:left="543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A221046">
      <w:start w:val="1"/>
      <w:numFmt w:val="bullet"/>
      <w:lvlText w:val="o"/>
      <w:lvlJc w:val="left"/>
      <w:pPr>
        <w:ind w:left="61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1DE1E3A">
      <w:start w:val="1"/>
      <w:numFmt w:val="bullet"/>
      <w:lvlText w:val="▪"/>
      <w:lvlJc w:val="left"/>
      <w:pPr>
        <w:ind w:left="68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A5F6172"/>
    <w:multiLevelType w:val="hybridMultilevel"/>
    <w:tmpl w:val="F254127A"/>
    <w:numStyleLink w:val="ImportedStyle2"/>
  </w:abstractNum>
  <w:abstractNum w:abstractNumId="4" w15:restartNumberingAfterBreak="0">
    <w:nsid w:val="4CD00405"/>
    <w:multiLevelType w:val="hybridMultilevel"/>
    <w:tmpl w:val="BA528F26"/>
    <w:lvl w:ilvl="0" w:tplc="1E48004A">
      <w:start w:val="1"/>
      <w:numFmt w:val="bullet"/>
      <w:lvlText w:val="•"/>
      <w:lvlJc w:val="left"/>
      <w:pPr>
        <w:ind w:left="3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1" w:tplc="6382F254">
      <w:start w:val="1"/>
      <w:numFmt w:val="bullet"/>
      <w:lvlText w:val="•"/>
      <w:lvlJc w:val="left"/>
      <w:pPr>
        <w:ind w:left="111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2" w:tplc="48A8A860">
      <w:start w:val="1"/>
      <w:numFmt w:val="bullet"/>
      <w:lvlText w:val="•"/>
      <w:lvlJc w:val="left"/>
      <w:pPr>
        <w:ind w:left="183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3" w:tplc="D4BE16B0">
      <w:start w:val="1"/>
      <w:numFmt w:val="bullet"/>
      <w:lvlText w:val="•"/>
      <w:lvlJc w:val="left"/>
      <w:pPr>
        <w:ind w:left="255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4" w:tplc="D1A65B0E">
      <w:start w:val="1"/>
      <w:numFmt w:val="bullet"/>
      <w:lvlText w:val="•"/>
      <w:lvlJc w:val="left"/>
      <w:pPr>
        <w:ind w:left="327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5" w:tplc="B00A1EF2">
      <w:start w:val="1"/>
      <w:numFmt w:val="bullet"/>
      <w:lvlText w:val="•"/>
      <w:lvlJc w:val="left"/>
      <w:pPr>
        <w:ind w:left="39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6" w:tplc="AD5A0326">
      <w:start w:val="1"/>
      <w:numFmt w:val="bullet"/>
      <w:lvlText w:val="•"/>
      <w:lvlJc w:val="left"/>
      <w:pPr>
        <w:ind w:left="471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7" w:tplc="1F882EC6">
      <w:start w:val="1"/>
      <w:numFmt w:val="bullet"/>
      <w:lvlText w:val="•"/>
      <w:lvlJc w:val="left"/>
      <w:pPr>
        <w:ind w:left="543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8" w:tplc="D824903A">
      <w:start w:val="1"/>
      <w:numFmt w:val="bullet"/>
      <w:lvlText w:val="•"/>
      <w:lvlJc w:val="left"/>
      <w:pPr>
        <w:ind w:left="6156" w:hanging="396"/>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487672114">
    <w:abstractNumId w:val="4"/>
  </w:num>
  <w:num w:numId="2" w16cid:durableId="1381130024">
    <w:abstractNumId w:val="4"/>
    <w:lvlOverride w:ilvl="0">
      <w:lvl w:ilvl="0" w:tplc="1E48004A">
        <w:start w:val="1"/>
        <w:numFmt w:val="bullet"/>
        <w:lvlText w:val="•"/>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382F254">
        <w:start w:val="1"/>
        <w:numFmt w:val="bullet"/>
        <w:lvlText w:val="•"/>
        <w:lvlJc w:val="left"/>
        <w:pPr>
          <w:ind w:left="11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A8A860">
        <w:start w:val="1"/>
        <w:numFmt w:val="bullet"/>
        <w:lvlText w:val="•"/>
        <w:lvlJc w:val="left"/>
        <w:pPr>
          <w:ind w:left="183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4BE16B0">
        <w:start w:val="1"/>
        <w:numFmt w:val="bullet"/>
        <w:lvlText w:val="•"/>
        <w:lvlJc w:val="left"/>
        <w:pPr>
          <w:ind w:left="25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1A65B0E">
        <w:start w:val="1"/>
        <w:numFmt w:val="bullet"/>
        <w:lvlText w:val="•"/>
        <w:lvlJc w:val="left"/>
        <w:pPr>
          <w:ind w:left="327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00A1EF2">
        <w:start w:val="1"/>
        <w:numFmt w:val="bullet"/>
        <w:lvlText w:val="•"/>
        <w:lvlJc w:val="left"/>
        <w:pPr>
          <w:ind w:left="39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D5A0326">
        <w:start w:val="1"/>
        <w:numFmt w:val="bullet"/>
        <w:lvlText w:val="•"/>
        <w:lvlJc w:val="left"/>
        <w:pPr>
          <w:ind w:left="47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F882EC6">
        <w:start w:val="1"/>
        <w:numFmt w:val="bullet"/>
        <w:lvlText w:val="•"/>
        <w:lvlJc w:val="left"/>
        <w:pPr>
          <w:ind w:left="543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824903A">
        <w:start w:val="1"/>
        <w:numFmt w:val="bullet"/>
        <w:lvlText w:val="•"/>
        <w:lvlJc w:val="left"/>
        <w:pPr>
          <w:ind w:left="61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16cid:durableId="947855132">
    <w:abstractNumId w:val="1"/>
  </w:num>
  <w:num w:numId="4" w16cid:durableId="1747071626">
    <w:abstractNumId w:val="3"/>
  </w:num>
  <w:num w:numId="5" w16cid:durableId="1030447712">
    <w:abstractNumId w:val="2"/>
  </w:num>
  <w:num w:numId="6" w16cid:durableId="57189506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x Levine">
    <w15:presenceInfo w15:providerId="AD" w15:userId="S::mlevine@NYCHDC.COM::a6c06056-4143-4efd-a0bd-42cf67c928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20"/>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9D8"/>
    <w:rsid w:val="000009D8"/>
    <w:rsid w:val="002416D0"/>
    <w:rsid w:val="00402355"/>
    <w:rsid w:val="007B15E5"/>
    <w:rsid w:val="008D68DF"/>
    <w:rsid w:val="009D696B"/>
    <w:rsid w:val="00A65504"/>
    <w:rsid w:val="00E22665"/>
    <w:rsid w:val="00EC73FA"/>
    <w:rsid w:val="022AD5E9"/>
    <w:rsid w:val="071A161A"/>
    <w:rsid w:val="0D0A46AB"/>
    <w:rsid w:val="16882C76"/>
    <w:rsid w:val="1B17C4FC"/>
    <w:rsid w:val="1B7C6D35"/>
    <w:rsid w:val="2C7B6715"/>
    <w:rsid w:val="2D571190"/>
    <w:rsid w:val="2EACBE60"/>
    <w:rsid w:val="2F4C829C"/>
    <w:rsid w:val="32148C2E"/>
    <w:rsid w:val="38774DF7"/>
    <w:rsid w:val="49947223"/>
    <w:rsid w:val="6FF9CFAA"/>
    <w:rsid w:val="7DA1E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342CD"/>
  <w15:docId w15:val="{C1138357-9520-4C78-9ED1-E35DE0132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widowControl w:val="0"/>
      <w:tabs>
        <w:tab w:val="center" w:pos="4680"/>
        <w:tab w:val="right" w:pos="9360"/>
      </w:tabs>
    </w:pPr>
    <w:rPr>
      <w:rFonts w:cs="Arial Unicode MS"/>
      <w:color w:val="000000"/>
      <w:sz w:val="22"/>
      <w:szCs w:val="22"/>
      <w:u w:color="000000"/>
    </w:rPr>
  </w:style>
  <w:style w:type="paragraph" w:customStyle="1" w:styleId="Body">
    <w:name w:val="Body"/>
    <w:pPr>
      <w:widowControl w:val="0"/>
    </w:pPr>
    <w:rPr>
      <w:rFonts w:cs="Arial Unicode MS"/>
      <w:color w:val="000000"/>
      <w:sz w:val="22"/>
      <w:szCs w:val="22"/>
      <w:u w:color="000000"/>
      <w:lang w:val="de-DE"/>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pPr>
      <w:widowControl w:val="0"/>
      <w:ind w:left="720"/>
    </w:pPr>
    <w:rPr>
      <w:rFonts w:cs="Arial Unicode MS"/>
      <w:color w:val="000000"/>
      <w:sz w:val="22"/>
      <w:szCs w:val="22"/>
      <w:u w:color="000000"/>
    </w:rPr>
  </w:style>
  <w:style w:type="numbering" w:customStyle="1" w:styleId="ImportedStyle2">
    <w:name w:val="Imported Style 2"/>
    <w:pPr>
      <w:numPr>
        <w:numId w:val="3"/>
      </w:numPr>
    </w:pPr>
  </w:style>
  <w:style w:type="paragraph" w:styleId="FootnoteText">
    <w:name w:val="footnote text"/>
    <w:pPr>
      <w:widowControl w:val="0"/>
    </w:pPr>
    <w:rPr>
      <w:rFonts w:eastAsia="Times New Roman"/>
      <w:color w:val="000000"/>
      <w:u w:color="000000"/>
    </w:rPr>
  </w:style>
  <w:style w:type="numbering" w:customStyle="1" w:styleId="ImportedStyle3">
    <w:name w:val="Imported Style 3"/>
    <w:pPr>
      <w:numPr>
        <w:numId w:val="5"/>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character" w:styleId="FootnoteReference">
    <w:name w:val="footnote reference"/>
    <w:basedOn w:val="DefaultParagraphFont"/>
    <w:uiPriority w:val="99"/>
    <w:semiHidden/>
    <w:unhideWhenUsed/>
    <w:rPr>
      <w:vertAlign w:val="superscript"/>
    </w:rPr>
  </w:style>
  <w:style w:type="paragraph" w:styleId="Header">
    <w:name w:val="header"/>
    <w:basedOn w:val="Normal"/>
    <w:link w:val="HeaderChar"/>
    <w:uiPriority w:val="99"/>
    <w:unhideWhenUsed/>
    <w:rsid w:val="00A65504"/>
    <w:pPr>
      <w:tabs>
        <w:tab w:val="center" w:pos="4680"/>
        <w:tab w:val="right" w:pos="9360"/>
      </w:tabs>
    </w:pPr>
  </w:style>
  <w:style w:type="character" w:customStyle="1" w:styleId="HeaderChar">
    <w:name w:val="Header Char"/>
    <w:basedOn w:val="DefaultParagraphFont"/>
    <w:link w:val="Header"/>
    <w:uiPriority w:val="99"/>
    <w:rsid w:val="00A65504"/>
    <w:rPr>
      <w:sz w:val="24"/>
      <w:szCs w:val="24"/>
    </w:rPr>
  </w:style>
  <w:style w:type="paragraph" w:styleId="Revision">
    <w:name w:val="Revision"/>
    <w:hidden/>
    <w:uiPriority w:val="99"/>
    <w:semiHidden/>
    <w:rsid w:val="009D696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1119</Words>
  <Characters>6381</Characters>
  <Application>Microsoft Office Word</Application>
  <DocSecurity>0</DocSecurity>
  <Lines>53</Lines>
  <Paragraphs>14</Paragraphs>
  <ScaleCrop>false</ScaleCrop>
  <Company/>
  <LinksUpToDate>false</LinksUpToDate>
  <CharactersWithSpaces>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margyandthomas2</dc:creator>
  <cp:lastModifiedBy>Max Levine</cp:lastModifiedBy>
  <cp:revision>3</cp:revision>
  <dcterms:created xsi:type="dcterms:W3CDTF">2021-11-17T15:49:00Z</dcterms:created>
  <dcterms:modified xsi:type="dcterms:W3CDTF">2025-01-09T15:36:00Z</dcterms:modified>
</cp:coreProperties>
</file>